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customXml/itemProps6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134" w:rsidRPr="008D7167" w:rsidRDefault="00EC3694" w:rsidP="00147134">
      <w:pPr>
        <w:tabs>
          <w:tab w:val="left" w:pos="4678"/>
        </w:tabs>
        <w:spacing w:before="80"/>
        <w:contextualSpacing/>
        <w:rPr>
          <w:b/>
          <w:bCs/>
          <w:i/>
          <w:sz w:val="22"/>
          <w:szCs w:val="22"/>
        </w:rPr>
      </w:pPr>
      <w:r w:rsidRPr="008D7167">
        <w:rPr>
          <w:b/>
          <w:i/>
          <w:noProof/>
          <w:sz w:val="22"/>
          <w:szCs w:val="22"/>
          <w:highlight w:val="yellow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-1273916</wp:posOffset>
            </wp:positionH>
            <wp:positionV relativeFrom="paragraph">
              <wp:posOffset>-639955</wp:posOffset>
            </wp:positionV>
            <wp:extent cx="1090930" cy="3833495"/>
            <wp:effectExtent l="0" t="0" r="0" b="0"/>
            <wp:wrapNone/>
            <wp:docPr id="16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0930" cy="3833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D7167" w:rsidRPr="008D7167">
        <w:rPr>
          <w:b/>
          <w:i/>
          <w:noProof/>
          <w:sz w:val="22"/>
          <w:szCs w:val="22"/>
          <w:highlight w:val="yellow"/>
        </w:rPr>
        <w:t>Vlastník pozemku</w:t>
      </w:r>
      <w:r w:rsidR="0098087F" w:rsidRPr="008D7167">
        <w:rPr>
          <w:b/>
          <w:bCs/>
          <w:i/>
          <w:sz w:val="22"/>
          <w:szCs w:val="22"/>
        </w:rPr>
        <w:t xml:space="preserve"> </w:t>
      </w:r>
      <w:r w:rsidR="0098087F" w:rsidRPr="008D7167">
        <w:rPr>
          <w:b/>
          <w:bCs/>
          <w:i/>
          <w:sz w:val="22"/>
          <w:szCs w:val="22"/>
        </w:rPr>
        <w:tab/>
      </w:r>
      <w:r w:rsidR="00321AEC" w:rsidRPr="008D7167">
        <w:rPr>
          <w:b/>
          <w:bCs/>
          <w:i/>
          <w:sz w:val="22"/>
          <w:szCs w:val="22"/>
        </w:rPr>
        <w:tab/>
      </w:r>
      <w:r w:rsidR="00321AEC" w:rsidRPr="008D7167">
        <w:rPr>
          <w:b/>
          <w:bCs/>
          <w:i/>
          <w:sz w:val="22"/>
          <w:szCs w:val="22"/>
        </w:rPr>
        <w:tab/>
      </w:r>
      <w:r w:rsidR="00321AEC" w:rsidRPr="008D7167">
        <w:rPr>
          <w:b/>
          <w:bCs/>
          <w:i/>
          <w:sz w:val="22"/>
          <w:szCs w:val="22"/>
        </w:rPr>
        <w:tab/>
      </w:r>
    </w:p>
    <w:p w:rsidR="0098087F" w:rsidRPr="00DA3C75" w:rsidRDefault="0098087F" w:rsidP="00147134">
      <w:pPr>
        <w:tabs>
          <w:tab w:val="left" w:pos="4678"/>
        </w:tabs>
        <w:spacing w:before="80"/>
        <w:contextualSpacing/>
        <w:rPr>
          <w:sz w:val="22"/>
          <w:szCs w:val="22"/>
        </w:rPr>
      </w:pPr>
      <w:r w:rsidRPr="00DA3C75">
        <w:rPr>
          <w:sz w:val="22"/>
          <w:szCs w:val="22"/>
        </w:rPr>
        <w:t>datum narození:</w:t>
      </w:r>
      <w:r>
        <w:rPr>
          <w:sz w:val="22"/>
          <w:szCs w:val="22"/>
        </w:rPr>
        <w:t xml:space="preserve"> </w:t>
      </w:r>
    </w:p>
    <w:p w:rsidR="007B3349" w:rsidRPr="0075791F" w:rsidRDefault="0098087F" w:rsidP="002A7F35">
      <w:pPr>
        <w:spacing w:before="80"/>
        <w:contextualSpacing/>
        <w:rPr>
          <w:sz w:val="22"/>
          <w:szCs w:val="22"/>
        </w:rPr>
      </w:pPr>
      <w:r w:rsidRPr="00DA3C75">
        <w:rPr>
          <w:sz w:val="22"/>
          <w:szCs w:val="22"/>
        </w:rPr>
        <w:t>trvale bytem:</w:t>
      </w:r>
      <w:r>
        <w:rPr>
          <w:sz w:val="22"/>
          <w:szCs w:val="22"/>
        </w:rPr>
        <w:t xml:space="preserve"> </w:t>
      </w:r>
    </w:p>
    <w:p w:rsidR="002A7E49" w:rsidRPr="00F60952" w:rsidRDefault="002A7E49" w:rsidP="00FE21F6">
      <w:pPr>
        <w:tabs>
          <w:tab w:val="left" w:pos="284"/>
          <w:tab w:val="right" w:pos="7009"/>
        </w:tabs>
        <w:spacing w:line="240" w:lineRule="atLeast"/>
        <w:rPr>
          <w:sz w:val="12"/>
          <w:szCs w:val="12"/>
        </w:rPr>
      </w:pPr>
    </w:p>
    <w:p w:rsidR="0042698C" w:rsidRPr="0075791F" w:rsidRDefault="008F7428" w:rsidP="00FE21F6">
      <w:pPr>
        <w:tabs>
          <w:tab w:val="left" w:pos="284"/>
          <w:tab w:val="right" w:pos="7009"/>
        </w:tabs>
        <w:spacing w:line="240" w:lineRule="atLeast"/>
        <w:rPr>
          <w:sz w:val="22"/>
          <w:szCs w:val="22"/>
        </w:rPr>
      </w:pPr>
      <w:r w:rsidRPr="0075791F">
        <w:rPr>
          <w:sz w:val="22"/>
          <w:szCs w:val="22"/>
        </w:rPr>
        <w:t>(dále jen „</w:t>
      </w:r>
      <w:r w:rsidR="00355976" w:rsidRPr="002A7F35">
        <w:rPr>
          <w:b/>
          <w:sz w:val="22"/>
          <w:szCs w:val="22"/>
        </w:rPr>
        <w:t>P</w:t>
      </w:r>
      <w:r w:rsidR="00941553" w:rsidRPr="002A7F35">
        <w:rPr>
          <w:b/>
          <w:sz w:val="22"/>
          <w:szCs w:val="22"/>
        </w:rPr>
        <w:t>ronajímatel</w:t>
      </w:r>
      <w:r w:rsidRPr="0075791F">
        <w:rPr>
          <w:sz w:val="22"/>
          <w:szCs w:val="22"/>
        </w:rPr>
        <w:t>“</w:t>
      </w:r>
      <w:r w:rsidR="00763817" w:rsidRPr="0075791F">
        <w:rPr>
          <w:sz w:val="22"/>
          <w:szCs w:val="22"/>
        </w:rPr>
        <w:t xml:space="preserve">) </w:t>
      </w:r>
    </w:p>
    <w:p w:rsidR="002F4A98" w:rsidRDefault="002F4A98" w:rsidP="00FE21F6">
      <w:pPr>
        <w:tabs>
          <w:tab w:val="left" w:pos="284"/>
          <w:tab w:val="right" w:pos="7009"/>
        </w:tabs>
        <w:spacing w:line="240" w:lineRule="atLeast"/>
        <w:rPr>
          <w:sz w:val="22"/>
          <w:szCs w:val="22"/>
        </w:rPr>
      </w:pPr>
    </w:p>
    <w:p w:rsidR="0042698C" w:rsidRDefault="0042698C" w:rsidP="00FE21F6">
      <w:pPr>
        <w:tabs>
          <w:tab w:val="left" w:pos="284"/>
          <w:tab w:val="right" w:pos="7009"/>
        </w:tabs>
        <w:spacing w:line="240" w:lineRule="atLeast"/>
        <w:rPr>
          <w:sz w:val="22"/>
          <w:szCs w:val="22"/>
        </w:rPr>
      </w:pPr>
      <w:r>
        <w:rPr>
          <w:sz w:val="22"/>
          <w:szCs w:val="22"/>
        </w:rPr>
        <w:t>a</w:t>
      </w:r>
    </w:p>
    <w:p w:rsidR="00941553" w:rsidRDefault="00D15ED9" w:rsidP="00FE21F6">
      <w:pPr>
        <w:tabs>
          <w:tab w:val="left" w:pos="284"/>
          <w:tab w:val="right" w:pos="7009"/>
        </w:tabs>
        <w:spacing w:line="240" w:lineRule="atLeast"/>
        <w:rPr>
          <w:sz w:val="22"/>
          <w:szCs w:val="22"/>
        </w:rPr>
      </w:pPr>
      <w:r>
        <w:rPr>
          <w:sz w:val="22"/>
          <w:szCs w:val="22"/>
        </w:rPr>
        <w:t xml:space="preserve">    </w:t>
      </w:r>
    </w:p>
    <w:p w:rsidR="000C77C3" w:rsidRPr="008D7167" w:rsidRDefault="008D7167" w:rsidP="002B7ED2">
      <w:pPr>
        <w:tabs>
          <w:tab w:val="left" w:pos="284"/>
          <w:tab w:val="right" w:pos="7009"/>
        </w:tabs>
        <w:contextualSpacing/>
        <w:rPr>
          <w:b/>
          <w:i/>
          <w:sz w:val="22"/>
          <w:szCs w:val="22"/>
        </w:rPr>
      </w:pPr>
      <w:r w:rsidRPr="008D7167">
        <w:rPr>
          <w:b/>
          <w:i/>
          <w:sz w:val="22"/>
          <w:szCs w:val="22"/>
          <w:highlight w:val="yellow"/>
        </w:rPr>
        <w:t>Hospodařící zemědělec</w:t>
      </w:r>
    </w:p>
    <w:p w:rsidR="00BC3381" w:rsidRPr="00D86FD3" w:rsidRDefault="00BC3381" w:rsidP="002B7ED2">
      <w:pPr>
        <w:tabs>
          <w:tab w:val="left" w:pos="284"/>
          <w:tab w:val="right" w:pos="7009"/>
        </w:tabs>
        <w:contextualSpacing/>
        <w:rPr>
          <w:sz w:val="22"/>
          <w:szCs w:val="22"/>
        </w:rPr>
      </w:pPr>
      <w:r w:rsidRPr="00D86FD3">
        <w:rPr>
          <w:sz w:val="22"/>
          <w:szCs w:val="22"/>
        </w:rPr>
        <w:t xml:space="preserve">IČ: </w:t>
      </w:r>
    </w:p>
    <w:p w:rsidR="00156A81" w:rsidRPr="00D86FD3" w:rsidRDefault="004C2A82" w:rsidP="002B7ED2">
      <w:pPr>
        <w:tabs>
          <w:tab w:val="left" w:pos="284"/>
          <w:tab w:val="right" w:pos="7009"/>
        </w:tabs>
        <w:contextualSpacing/>
        <w:rPr>
          <w:sz w:val="22"/>
          <w:szCs w:val="22"/>
        </w:rPr>
      </w:pPr>
      <w:r w:rsidRPr="004C2A82">
        <w:rPr>
          <w:b/>
          <w:noProof/>
          <w:sz w:val="22"/>
          <w:szCs w:val="22"/>
        </w:rPr>
        <w:pict>
          <v:rect id="Rectangle 2" o:spid="_x0000_s1026" style="position:absolute;left:0;text-align:left;margin-left:-97.8pt;margin-top:210.15pt;width:271.25pt;height:28.25pt;rotation:-90;z-index:251659264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" o:allowincell="f" filled="f" stroked="f" strokecolor="white" strokeweight="1pt">
            <v:fill opacity="52428f"/>
            <v:textbox style="layout-flow:vertical;mso-layout-flow-alt:bottom-to-top" inset="1mm,1mm,1mm,1mm">
              <w:txbxContent>
                <w:p w:rsidR="00EC3694" w:rsidRDefault="00EC3694" w:rsidP="00EC3694">
                  <w:pPr>
                    <w:pStyle w:val="Default"/>
                    <w:jc w:val="right"/>
                    <w:rPr>
                      <w:sz w:val="18"/>
                      <w:szCs w:val="18"/>
                    </w:rPr>
                  </w:pPr>
                </w:p>
                <w:p w:rsidR="00EC3694" w:rsidRDefault="00EC3694" w:rsidP="00EC3694">
                  <w:pPr>
                    <w:pStyle w:val="Default"/>
                    <w:jc w:val="right"/>
                    <w:rPr>
                      <w:rFonts w:ascii="FuturaTCEExtBol" w:hAnsi="FuturaTCEExtBol"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FuturaTCEExtBol" w:hAnsi="FuturaTCEExtBol"/>
                      <w:bCs/>
                      <w:color w:val="666666"/>
                      <w:sz w:val="18"/>
                      <w:szCs w:val="18"/>
                    </w:rPr>
                    <w:t>NÁJEMNÍ SMLOUVA</w:t>
                  </w:r>
                </w:p>
              </w:txbxContent>
            </v:textbox>
            <w10:wrap anchorx="page" anchory="page"/>
          </v:rect>
        </w:pict>
      </w:r>
      <w:r w:rsidR="00BC3381" w:rsidRPr="00D86FD3">
        <w:rPr>
          <w:sz w:val="22"/>
          <w:szCs w:val="22"/>
        </w:rPr>
        <w:t>se sídlem</w:t>
      </w:r>
      <w:r w:rsidR="0075791F" w:rsidRPr="00D86FD3">
        <w:rPr>
          <w:sz w:val="22"/>
          <w:szCs w:val="22"/>
        </w:rPr>
        <w:t>:</w:t>
      </w:r>
      <w:r w:rsidR="00156A81" w:rsidRPr="00D86FD3">
        <w:rPr>
          <w:sz w:val="22"/>
          <w:szCs w:val="22"/>
        </w:rPr>
        <w:t xml:space="preserve"> </w:t>
      </w:r>
    </w:p>
    <w:p w:rsidR="00BC3381" w:rsidRPr="005C1DBB" w:rsidRDefault="00BC3381" w:rsidP="002B7ED2">
      <w:pPr>
        <w:tabs>
          <w:tab w:val="left" w:pos="284"/>
          <w:tab w:val="right" w:pos="7009"/>
        </w:tabs>
        <w:contextualSpacing/>
        <w:rPr>
          <w:sz w:val="22"/>
          <w:szCs w:val="22"/>
        </w:rPr>
      </w:pPr>
      <w:r w:rsidRPr="00D86FD3">
        <w:rPr>
          <w:sz w:val="22"/>
          <w:szCs w:val="22"/>
        </w:rPr>
        <w:t>zastoupen</w:t>
      </w:r>
      <w:r w:rsidR="007249CA">
        <w:rPr>
          <w:sz w:val="22"/>
          <w:szCs w:val="22"/>
        </w:rPr>
        <w:t>á</w:t>
      </w:r>
      <w:r w:rsidR="00B405D9" w:rsidRPr="00D86FD3">
        <w:rPr>
          <w:sz w:val="22"/>
          <w:szCs w:val="22"/>
        </w:rPr>
        <w:t>:</w:t>
      </w:r>
      <w:r w:rsidR="00156A81" w:rsidRPr="00D86FD3">
        <w:rPr>
          <w:sz w:val="22"/>
          <w:szCs w:val="22"/>
        </w:rPr>
        <w:t xml:space="preserve"> </w:t>
      </w:r>
    </w:p>
    <w:p w:rsidR="00BC3381" w:rsidRPr="00F60952" w:rsidRDefault="00BC3381" w:rsidP="00BC3381">
      <w:pPr>
        <w:tabs>
          <w:tab w:val="left" w:pos="284"/>
          <w:tab w:val="right" w:pos="7009"/>
        </w:tabs>
        <w:spacing w:line="240" w:lineRule="atLeast"/>
        <w:rPr>
          <w:sz w:val="12"/>
          <w:szCs w:val="12"/>
        </w:rPr>
      </w:pPr>
    </w:p>
    <w:p w:rsidR="00941553" w:rsidRPr="005C1DBB" w:rsidRDefault="00941553" w:rsidP="00941553">
      <w:pPr>
        <w:tabs>
          <w:tab w:val="left" w:pos="284"/>
          <w:tab w:val="right" w:pos="7009"/>
        </w:tabs>
        <w:spacing w:line="240" w:lineRule="atLeast"/>
        <w:rPr>
          <w:sz w:val="22"/>
          <w:szCs w:val="22"/>
        </w:rPr>
      </w:pPr>
      <w:r w:rsidRPr="005C1DBB">
        <w:rPr>
          <w:sz w:val="22"/>
          <w:szCs w:val="22"/>
        </w:rPr>
        <w:t>(dále jen „</w:t>
      </w:r>
      <w:r w:rsidR="00355976" w:rsidRPr="002A7F35">
        <w:rPr>
          <w:b/>
          <w:sz w:val="22"/>
          <w:szCs w:val="22"/>
        </w:rPr>
        <w:t>N</w:t>
      </w:r>
      <w:r w:rsidRPr="002A7F35">
        <w:rPr>
          <w:b/>
          <w:sz w:val="22"/>
          <w:szCs w:val="22"/>
        </w:rPr>
        <w:t>ájemce</w:t>
      </w:r>
      <w:r w:rsidR="00A03E7F" w:rsidRPr="005C1DBB">
        <w:rPr>
          <w:sz w:val="22"/>
          <w:szCs w:val="22"/>
        </w:rPr>
        <w:t>“</w:t>
      </w:r>
      <w:r w:rsidR="00763817" w:rsidRPr="005C1DBB">
        <w:rPr>
          <w:sz w:val="22"/>
          <w:szCs w:val="22"/>
        </w:rPr>
        <w:t>)</w:t>
      </w:r>
    </w:p>
    <w:p w:rsidR="00986413" w:rsidRPr="001A0533" w:rsidRDefault="00986413" w:rsidP="002D7089">
      <w:pPr>
        <w:tabs>
          <w:tab w:val="left" w:pos="284"/>
          <w:tab w:val="right" w:pos="7009"/>
        </w:tabs>
        <w:spacing w:line="240" w:lineRule="atLeast"/>
        <w:rPr>
          <w:b/>
          <w:sz w:val="22"/>
          <w:szCs w:val="22"/>
        </w:rPr>
      </w:pPr>
    </w:p>
    <w:p w:rsidR="00D81A09" w:rsidRPr="001A0533" w:rsidRDefault="00D81A09">
      <w:pPr>
        <w:rPr>
          <w:sz w:val="22"/>
          <w:szCs w:val="22"/>
        </w:rPr>
      </w:pPr>
      <w:r w:rsidRPr="001A0533">
        <w:rPr>
          <w:sz w:val="22"/>
          <w:szCs w:val="22"/>
        </w:rPr>
        <w:t>a</w:t>
      </w:r>
    </w:p>
    <w:p w:rsidR="00D81A09" w:rsidRPr="001A0533" w:rsidRDefault="00D81A09">
      <w:pPr>
        <w:rPr>
          <w:sz w:val="22"/>
          <w:szCs w:val="22"/>
        </w:rPr>
      </w:pPr>
    </w:p>
    <w:p w:rsidR="00B405D9" w:rsidRPr="00AE64EA" w:rsidRDefault="00B405D9" w:rsidP="00B405D9">
      <w:pPr>
        <w:tabs>
          <w:tab w:val="left" w:pos="0"/>
        </w:tabs>
        <w:spacing w:before="80"/>
        <w:contextualSpacing/>
        <w:rPr>
          <w:b/>
          <w:noProof/>
          <w:sz w:val="22"/>
          <w:szCs w:val="22"/>
        </w:rPr>
      </w:pPr>
      <w:r w:rsidRPr="00AE64EA">
        <w:rPr>
          <w:b/>
          <w:noProof/>
          <w:sz w:val="22"/>
          <w:szCs w:val="22"/>
        </w:rPr>
        <w:t>Středočeský kraj</w:t>
      </w:r>
    </w:p>
    <w:p w:rsidR="00B405D9" w:rsidRPr="00AE64EA" w:rsidRDefault="00B405D9" w:rsidP="00B405D9">
      <w:pPr>
        <w:tabs>
          <w:tab w:val="left" w:pos="0"/>
        </w:tabs>
        <w:contextualSpacing/>
        <w:rPr>
          <w:noProof/>
          <w:sz w:val="22"/>
          <w:szCs w:val="22"/>
        </w:rPr>
      </w:pPr>
      <w:r w:rsidRPr="00AE64EA">
        <w:rPr>
          <w:noProof/>
          <w:sz w:val="22"/>
          <w:szCs w:val="22"/>
        </w:rPr>
        <w:t>se sídlem:</w:t>
      </w:r>
      <w:r w:rsidR="002B7ED2">
        <w:rPr>
          <w:noProof/>
          <w:sz w:val="22"/>
          <w:szCs w:val="22"/>
        </w:rPr>
        <w:t xml:space="preserve"> </w:t>
      </w:r>
      <w:r w:rsidRPr="00AE64EA">
        <w:rPr>
          <w:noProof/>
          <w:sz w:val="22"/>
          <w:szCs w:val="22"/>
        </w:rPr>
        <w:t xml:space="preserve">Zborovská </w:t>
      </w:r>
      <w:r>
        <w:rPr>
          <w:noProof/>
          <w:sz w:val="22"/>
          <w:szCs w:val="22"/>
        </w:rPr>
        <w:t>81/</w:t>
      </w:r>
      <w:r w:rsidRPr="00AE64EA">
        <w:rPr>
          <w:noProof/>
          <w:sz w:val="22"/>
          <w:szCs w:val="22"/>
        </w:rPr>
        <w:t xml:space="preserve">11, 150 21 </w:t>
      </w:r>
      <w:r>
        <w:rPr>
          <w:noProof/>
          <w:sz w:val="22"/>
          <w:szCs w:val="22"/>
        </w:rPr>
        <w:t>Praha 5</w:t>
      </w:r>
    </w:p>
    <w:p w:rsidR="00B405D9" w:rsidRPr="00AE64EA" w:rsidRDefault="00B405D9" w:rsidP="002B7ED2">
      <w:pPr>
        <w:tabs>
          <w:tab w:val="left" w:pos="0"/>
        </w:tabs>
        <w:spacing w:line="360" w:lineRule="auto"/>
        <w:contextualSpacing/>
        <w:rPr>
          <w:noProof/>
          <w:sz w:val="22"/>
          <w:szCs w:val="22"/>
        </w:rPr>
      </w:pPr>
      <w:r>
        <w:rPr>
          <w:noProof/>
          <w:sz w:val="22"/>
          <w:szCs w:val="22"/>
        </w:rPr>
        <w:t>IČ</w:t>
      </w:r>
      <w:r w:rsidRPr="00AE64EA">
        <w:rPr>
          <w:noProof/>
          <w:sz w:val="22"/>
          <w:szCs w:val="22"/>
        </w:rPr>
        <w:t>:</w:t>
      </w:r>
      <w:r>
        <w:rPr>
          <w:noProof/>
          <w:sz w:val="22"/>
          <w:szCs w:val="22"/>
        </w:rPr>
        <w:t xml:space="preserve"> </w:t>
      </w:r>
      <w:r w:rsidRPr="00AE64EA">
        <w:rPr>
          <w:sz w:val="22"/>
          <w:szCs w:val="22"/>
        </w:rPr>
        <w:t>70891095</w:t>
      </w:r>
      <w:r>
        <w:rPr>
          <w:noProof/>
          <w:sz w:val="22"/>
          <w:szCs w:val="22"/>
        </w:rPr>
        <w:t xml:space="preserve">; </w:t>
      </w:r>
      <w:r w:rsidRPr="00AE64EA">
        <w:rPr>
          <w:noProof/>
          <w:sz w:val="22"/>
          <w:szCs w:val="22"/>
        </w:rPr>
        <w:t>DIČ:</w:t>
      </w:r>
      <w:r>
        <w:rPr>
          <w:noProof/>
          <w:sz w:val="22"/>
          <w:szCs w:val="22"/>
        </w:rPr>
        <w:t xml:space="preserve"> </w:t>
      </w:r>
      <w:r w:rsidRPr="00AE64EA">
        <w:rPr>
          <w:sz w:val="22"/>
          <w:szCs w:val="22"/>
        </w:rPr>
        <w:t>CZ70891095</w:t>
      </w:r>
    </w:p>
    <w:p w:rsidR="00B405D9" w:rsidRDefault="00B405D9" w:rsidP="002B7ED2">
      <w:pPr>
        <w:tabs>
          <w:tab w:val="left" w:pos="0"/>
        </w:tabs>
        <w:spacing w:before="80" w:line="360" w:lineRule="auto"/>
        <w:contextualSpacing/>
        <w:rPr>
          <w:sz w:val="22"/>
          <w:szCs w:val="22"/>
        </w:rPr>
      </w:pPr>
      <w:r>
        <w:rPr>
          <w:sz w:val="22"/>
          <w:szCs w:val="22"/>
        </w:rPr>
        <w:t>zastoupený</w:t>
      </w:r>
    </w:p>
    <w:p w:rsidR="00B405D9" w:rsidRPr="00AE64EA" w:rsidRDefault="00B405D9" w:rsidP="002B7ED2">
      <w:pPr>
        <w:tabs>
          <w:tab w:val="left" w:pos="0"/>
        </w:tabs>
        <w:spacing w:before="80"/>
        <w:contextualSpacing/>
        <w:rPr>
          <w:b/>
          <w:sz w:val="22"/>
          <w:szCs w:val="22"/>
        </w:rPr>
      </w:pPr>
      <w:r w:rsidRPr="00AE64EA">
        <w:rPr>
          <w:b/>
          <w:noProof/>
          <w:sz w:val="22"/>
          <w:szCs w:val="22"/>
        </w:rPr>
        <w:t>Krajskou správou a údržbou silnic Středočeského kraje, příspěvková organizace</w:t>
      </w:r>
    </w:p>
    <w:p w:rsidR="00B405D9" w:rsidRPr="00AE64EA" w:rsidRDefault="00B405D9" w:rsidP="002B7ED2">
      <w:pPr>
        <w:tabs>
          <w:tab w:val="left" w:pos="0"/>
        </w:tabs>
        <w:contextualSpacing/>
        <w:rPr>
          <w:sz w:val="22"/>
          <w:szCs w:val="22"/>
        </w:rPr>
      </w:pPr>
      <w:r w:rsidRPr="00AE64EA">
        <w:rPr>
          <w:sz w:val="22"/>
          <w:szCs w:val="22"/>
        </w:rPr>
        <w:t>se sídlem:</w:t>
      </w:r>
      <w:r w:rsidR="002B7ED2">
        <w:rPr>
          <w:sz w:val="22"/>
          <w:szCs w:val="22"/>
        </w:rPr>
        <w:t xml:space="preserve"> </w:t>
      </w:r>
      <w:r w:rsidRPr="00AE64EA">
        <w:rPr>
          <w:sz w:val="22"/>
          <w:szCs w:val="22"/>
        </w:rPr>
        <w:t xml:space="preserve">Zborovská 81/11, </w:t>
      </w:r>
      <w:r>
        <w:rPr>
          <w:sz w:val="22"/>
          <w:szCs w:val="22"/>
        </w:rPr>
        <w:t xml:space="preserve">150 21 </w:t>
      </w:r>
      <w:r w:rsidRPr="00AE64EA">
        <w:rPr>
          <w:sz w:val="22"/>
          <w:szCs w:val="22"/>
        </w:rPr>
        <w:t>Praha 5</w:t>
      </w:r>
      <w:r w:rsidRPr="00AE64EA">
        <w:rPr>
          <w:sz w:val="22"/>
          <w:szCs w:val="22"/>
        </w:rPr>
        <w:tab/>
      </w:r>
    </w:p>
    <w:p w:rsidR="00B405D9" w:rsidRPr="00AE64EA" w:rsidRDefault="00B405D9" w:rsidP="002B7ED2">
      <w:pPr>
        <w:tabs>
          <w:tab w:val="left" w:pos="0"/>
        </w:tabs>
        <w:contextualSpacing/>
        <w:rPr>
          <w:sz w:val="22"/>
          <w:szCs w:val="22"/>
        </w:rPr>
      </w:pPr>
      <w:r>
        <w:rPr>
          <w:sz w:val="22"/>
          <w:szCs w:val="22"/>
        </w:rPr>
        <w:t>IČ</w:t>
      </w:r>
      <w:r w:rsidRPr="00AE64EA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  <w:r w:rsidRPr="00AE64EA">
        <w:rPr>
          <w:sz w:val="22"/>
          <w:szCs w:val="22"/>
        </w:rPr>
        <w:t>00066001</w:t>
      </w:r>
      <w:r>
        <w:rPr>
          <w:sz w:val="22"/>
          <w:szCs w:val="22"/>
        </w:rPr>
        <w:t xml:space="preserve">, </w:t>
      </w:r>
      <w:r w:rsidRPr="00AE64EA">
        <w:rPr>
          <w:sz w:val="22"/>
          <w:szCs w:val="22"/>
        </w:rPr>
        <w:t>DIČ: CZ00066001</w:t>
      </w:r>
    </w:p>
    <w:p w:rsidR="00B405D9" w:rsidRPr="00AE64EA" w:rsidRDefault="00B405D9" w:rsidP="002B7ED2">
      <w:pPr>
        <w:tabs>
          <w:tab w:val="left" w:pos="0"/>
          <w:tab w:val="left" w:pos="2127"/>
        </w:tabs>
        <w:contextualSpacing/>
        <w:rPr>
          <w:sz w:val="22"/>
          <w:szCs w:val="22"/>
        </w:rPr>
      </w:pPr>
      <w:r w:rsidRPr="00AE64EA">
        <w:rPr>
          <w:sz w:val="22"/>
          <w:szCs w:val="22"/>
        </w:rPr>
        <w:t>jejímž jménem jedná</w:t>
      </w:r>
      <w:r>
        <w:rPr>
          <w:sz w:val="22"/>
          <w:szCs w:val="22"/>
        </w:rPr>
        <w:t>:</w:t>
      </w:r>
      <w:r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ab/>
      </w:r>
      <w:ins w:id="0" w:author="R" w:date="2022-06-05T17:53:00Z">
        <w:r w:rsidR="00D8356D" w:rsidRPr="00D8356D">
          <w:rPr>
            <w:b/>
            <w:sz w:val="22"/>
            <w:szCs w:val="22"/>
          </w:rPr>
          <w:t xml:space="preserve">Ing. Jan </w:t>
        </w:r>
        <w:proofErr w:type="spellStart"/>
        <w:r w:rsidR="00D8356D" w:rsidRPr="00D8356D">
          <w:rPr>
            <w:b/>
            <w:sz w:val="22"/>
            <w:szCs w:val="22"/>
          </w:rPr>
          <w:t>Lichtneger</w:t>
        </w:r>
      </w:ins>
      <w:proofErr w:type="spellEnd"/>
      <w:del w:id="1" w:author="R" w:date="2022-06-05T17:53:00Z">
        <w:r w:rsidDel="00D8356D">
          <w:rPr>
            <w:b/>
            <w:sz w:val="22"/>
            <w:szCs w:val="22"/>
          </w:rPr>
          <w:delText>Mgr</w:delText>
        </w:r>
        <w:r w:rsidRPr="001F11EC" w:rsidDel="00D8356D">
          <w:rPr>
            <w:b/>
            <w:sz w:val="22"/>
            <w:szCs w:val="22"/>
          </w:rPr>
          <w:delText>. Zdeněk Dvořák</w:delText>
        </w:r>
        <w:r w:rsidDel="00D8356D">
          <w:rPr>
            <w:b/>
            <w:sz w:val="22"/>
            <w:szCs w:val="22"/>
          </w:rPr>
          <w:delText>, MPA</w:delText>
        </w:r>
      </w:del>
      <w:r w:rsidRPr="00AE64EA">
        <w:rPr>
          <w:sz w:val="22"/>
          <w:szCs w:val="22"/>
        </w:rPr>
        <w:t>, ředitel</w:t>
      </w:r>
    </w:p>
    <w:p w:rsidR="002A7E49" w:rsidRPr="00F60952" w:rsidRDefault="002A7E49" w:rsidP="00986413">
      <w:pPr>
        <w:tabs>
          <w:tab w:val="left" w:pos="284"/>
          <w:tab w:val="right" w:pos="2925"/>
        </w:tabs>
        <w:spacing w:line="240" w:lineRule="atLeast"/>
        <w:rPr>
          <w:sz w:val="12"/>
          <w:szCs w:val="12"/>
        </w:rPr>
      </w:pPr>
    </w:p>
    <w:p w:rsidR="00986413" w:rsidRPr="001A0533" w:rsidRDefault="008F7428" w:rsidP="00986413">
      <w:pPr>
        <w:tabs>
          <w:tab w:val="left" w:pos="284"/>
          <w:tab w:val="right" w:pos="2925"/>
        </w:tabs>
        <w:spacing w:line="240" w:lineRule="atLeast"/>
        <w:rPr>
          <w:sz w:val="22"/>
          <w:szCs w:val="22"/>
        </w:rPr>
      </w:pPr>
      <w:r>
        <w:rPr>
          <w:sz w:val="22"/>
          <w:szCs w:val="22"/>
        </w:rPr>
        <w:t>(dále jen „</w:t>
      </w:r>
      <w:r w:rsidR="00355976" w:rsidRPr="002A7F35">
        <w:rPr>
          <w:b/>
          <w:sz w:val="22"/>
          <w:szCs w:val="22"/>
        </w:rPr>
        <w:t>I</w:t>
      </w:r>
      <w:r w:rsidR="00941553" w:rsidRPr="002A7F35">
        <w:rPr>
          <w:b/>
          <w:sz w:val="22"/>
          <w:szCs w:val="22"/>
        </w:rPr>
        <w:t>nvestor stavby</w:t>
      </w:r>
      <w:r>
        <w:rPr>
          <w:sz w:val="22"/>
          <w:szCs w:val="22"/>
        </w:rPr>
        <w:t>“)</w:t>
      </w:r>
    </w:p>
    <w:p w:rsidR="00986413" w:rsidRPr="00B05189" w:rsidRDefault="00986413" w:rsidP="00986413">
      <w:pPr>
        <w:pStyle w:val="Zpat"/>
        <w:tabs>
          <w:tab w:val="clear" w:pos="4536"/>
          <w:tab w:val="clear" w:pos="9072"/>
          <w:tab w:val="left" w:pos="1806"/>
        </w:tabs>
        <w:rPr>
          <w:sz w:val="16"/>
          <w:szCs w:val="16"/>
        </w:rPr>
      </w:pPr>
    </w:p>
    <w:p w:rsidR="00D81A09" w:rsidRPr="001A0533" w:rsidRDefault="00D81A09">
      <w:pPr>
        <w:jc w:val="center"/>
        <w:rPr>
          <w:sz w:val="22"/>
          <w:szCs w:val="22"/>
        </w:rPr>
      </w:pPr>
    </w:p>
    <w:p w:rsidR="002D7089" w:rsidRPr="001A0533" w:rsidRDefault="002D7089" w:rsidP="002D7089">
      <w:pPr>
        <w:tabs>
          <w:tab w:val="left" w:pos="284"/>
          <w:tab w:val="right" w:pos="2925"/>
        </w:tabs>
        <w:spacing w:line="240" w:lineRule="atLeast"/>
        <w:rPr>
          <w:sz w:val="22"/>
          <w:szCs w:val="22"/>
        </w:rPr>
      </w:pPr>
      <w:r w:rsidRPr="001A0533">
        <w:rPr>
          <w:sz w:val="22"/>
          <w:szCs w:val="22"/>
        </w:rPr>
        <w:t xml:space="preserve">uzavřeli níže uvedeného dne, měsíce a roku, v souladu </w:t>
      </w:r>
      <w:r w:rsidRPr="001D01E6">
        <w:rPr>
          <w:sz w:val="22"/>
          <w:szCs w:val="22"/>
        </w:rPr>
        <w:t>s</w:t>
      </w:r>
      <w:r w:rsidR="00941553" w:rsidRPr="001D01E6">
        <w:rPr>
          <w:sz w:val="22"/>
          <w:szCs w:val="22"/>
        </w:rPr>
        <w:t xml:space="preserve"> </w:t>
      </w:r>
      <w:r w:rsidR="00E35A76" w:rsidRPr="001D01E6">
        <w:rPr>
          <w:sz w:val="22"/>
          <w:szCs w:val="22"/>
        </w:rPr>
        <w:t>§</w:t>
      </w:r>
      <w:r w:rsidR="00941553" w:rsidRPr="001D01E6">
        <w:rPr>
          <w:sz w:val="22"/>
          <w:szCs w:val="22"/>
        </w:rPr>
        <w:t>1746 odst. 2</w:t>
      </w:r>
      <w:r w:rsidR="001E2117">
        <w:rPr>
          <w:sz w:val="22"/>
          <w:szCs w:val="22"/>
        </w:rPr>
        <w:t xml:space="preserve"> </w:t>
      </w:r>
      <w:r w:rsidR="001E2117" w:rsidRPr="007249CA">
        <w:rPr>
          <w:sz w:val="22"/>
          <w:szCs w:val="22"/>
        </w:rPr>
        <w:t>a násl.</w:t>
      </w:r>
      <w:r w:rsidR="00941553">
        <w:rPr>
          <w:sz w:val="22"/>
          <w:szCs w:val="22"/>
        </w:rPr>
        <w:t xml:space="preserve"> </w:t>
      </w:r>
      <w:r w:rsidRPr="001A0533">
        <w:rPr>
          <w:sz w:val="22"/>
          <w:szCs w:val="22"/>
        </w:rPr>
        <w:t>zák</w:t>
      </w:r>
      <w:r w:rsidR="00FF5B06">
        <w:rPr>
          <w:sz w:val="22"/>
          <w:szCs w:val="22"/>
        </w:rPr>
        <w:t>ona</w:t>
      </w:r>
      <w:r w:rsidR="00FF5B06" w:rsidRPr="001A0533">
        <w:rPr>
          <w:sz w:val="22"/>
          <w:szCs w:val="22"/>
        </w:rPr>
        <w:t xml:space="preserve"> </w:t>
      </w:r>
      <w:r w:rsidRPr="001A0533">
        <w:rPr>
          <w:sz w:val="22"/>
          <w:szCs w:val="22"/>
        </w:rPr>
        <w:t>č</w:t>
      </w:r>
      <w:r w:rsidR="00E13401" w:rsidRPr="001A0533">
        <w:rPr>
          <w:sz w:val="22"/>
          <w:szCs w:val="22"/>
        </w:rPr>
        <w:t>. 89/2012 Sb.</w:t>
      </w:r>
      <w:r w:rsidR="008F7428">
        <w:rPr>
          <w:sz w:val="22"/>
          <w:szCs w:val="22"/>
        </w:rPr>
        <w:t xml:space="preserve">, </w:t>
      </w:r>
      <w:r w:rsidR="00E13401" w:rsidRPr="001A0533">
        <w:rPr>
          <w:sz w:val="22"/>
          <w:szCs w:val="22"/>
        </w:rPr>
        <w:t>občanský zákoník</w:t>
      </w:r>
      <w:r w:rsidR="00FF5B06">
        <w:rPr>
          <w:sz w:val="22"/>
          <w:szCs w:val="22"/>
        </w:rPr>
        <w:t>, ve znění pozdějších předpisů</w:t>
      </w:r>
      <w:r w:rsidR="006F45B1">
        <w:rPr>
          <w:sz w:val="22"/>
          <w:szCs w:val="22"/>
        </w:rPr>
        <w:t>,</w:t>
      </w:r>
      <w:r w:rsidR="00FF5B06">
        <w:rPr>
          <w:sz w:val="22"/>
          <w:szCs w:val="22"/>
        </w:rPr>
        <w:t xml:space="preserve"> </w:t>
      </w:r>
      <w:r w:rsidR="00DD3322" w:rsidRPr="001A0533">
        <w:rPr>
          <w:sz w:val="22"/>
          <w:szCs w:val="22"/>
        </w:rPr>
        <w:t>tuto</w:t>
      </w:r>
      <w:r w:rsidR="0042698C">
        <w:rPr>
          <w:sz w:val="22"/>
          <w:szCs w:val="22"/>
        </w:rPr>
        <w:t xml:space="preserve"> </w:t>
      </w:r>
    </w:p>
    <w:p w:rsidR="00D81A09" w:rsidRDefault="00D81A09"/>
    <w:p w:rsidR="005122BC" w:rsidRDefault="001F10F7">
      <w:pPr>
        <w:jc w:val="center"/>
        <w:rPr>
          <w:b/>
          <w:bCs/>
          <w:spacing w:val="40"/>
          <w:sz w:val="32"/>
        </w:rPr>
      </w:pPr>
      <w:r>
        <w:rPr>
          <w:b/>
          <w:bCs/>
          <w:spacing w:val="40"/>
          <w:sz w:val="32"/>
        </w:rPr>
        <w:t>smlouv</w:t>
      </w:r>
      <w:r w:rsidR="002F4A98">
        <w:rPr>
          <w:b/>
          <w:bCs/>
          <w:spacing w:val="40"/>
          <w:sz w:val="32"/>
        </w:rPr>
        <w:t>u</w:t>
      </w:r>
      <w:r>
        <w:rPr>
          <w:b/>
          <w:bCs/>
          <w:spacing w:val="40"/>
          <w:sz w:val="32"/>
        </w:rPr>
        <w:t xml:space="preserve"> o dočasném užívání </w:t>
      </w:r>
      <w:r w:rsidR="00DD66AF">
        <w:rPr>
          <w:b/>
          <w:bCs/>
          <w:spacing w:val="40"/>
          <w:sz w:val="32"/>
        </w:rPr>
        <w:t>pozemk</w:t>
      </w:r>
      <w:r w:rsidR="00F60693">
        <w:rPr>
          <w:b/>
          <w:bCs/>
          <w:spacing w:val="40"/>
          <w:sz w:val="32"/>
        </w:rPr>
        <w:t>u</w:t>
      </w:r>
      <w:r w:rsidR="00941553">
        <w:rPr>
          <w:b/>
          <w:bCs/>
          <w:spacing w:val="40"/>
          <w:sz w:val="32"/>
        </w:rPr>
        <w:t xml:space="preserve"> potřebn</w:t>
      </w:r>
      <w:r w:rsidR="00F60693">
        <w:rPr>
          <w:b/>
          <w:bCs/>
          <w:spacing w:val="40"/>
          <w:sz w:val="32"/>
        </w:rPr>
        <w:t>ého</w:t>
      </w:r>
      <w:r w:rsidR="005122BC">
        <w:rPr>
          <w:b/>
          <w:bCs/>
          <w:spacing w:val="40"/>
          <w:sz w:val="32"/>
        </w:rPr>
        <w:t xml:space="preserve"> pro uskutečnění stavby</w:t>
      </w:r>
    </w:p>
    <w:p w:rsidR="001A0533" w:rsidRDefault="005122BC">
      <w:pPr>
        <w:jc w:val="center"/>
        <w:rPr>
          <w:b/>
          <w:bCs/>
          <w:spacing w:val="40"/>
          <w:sz w:val="32"/>
        </w:rPr>
      </w:pPr>
      <w:r>
        <w:rPr>
          <w:b/>
          <w:bCs/>
          <w:spacing w:val="40"/>
          <w:sz w:val="32"/>
        </w:rPr>
        <w:t>„</w:t>
      </w:r>
      <w:r w:rsidR="008D7167">
        <w:rPr>
          <w:b/>
          <w:bCs/>
          <w:i/>
          <w:spacing w:val="40"/>
          <w:sz w:val="32"/>
          <w:highlight w:val="yellow"/>
        </w:rPr>
        <w:t>název</w:t>
      </w:r>
      <w:r w:rsidR="008D7167" w:rsidRPr="008D7167">
        <w:rPr>
          <w:b/>
          <w:bCs/>
          <w:i/>
          <w:spacing w:val="40"/>
          <w:sz w:val="32"/>
          <w:highlight w:val="yellow"/>
        </w:rPr>
        <w:t xml:space="preserve"> stavby</w:t>
      </w:r>
      <w:r>
        <w:rPr>
          <w:b/>
          <w:bCs/>
          <w:spacing w:val="40"/>
          <w:sz w:val="32"/>
        </w:rPr>
        <w:t>“</w:t>
      </w:r>
      <w:r w:rsidR="00941553">
        <w:rPr>
          <w:b/>
          <w:bCs/>
          <w:spacing w:val="40"/>
          <w:sz w:val="32"/>
        </w:rPr>
        <w:t xml:space="preserve"> </w:t>
      </w:r>
    </w:p>
    <w:p w:rsidR="00D81A09" w:rsidRDefault="00D81A09"/>
    <w:p w:rsidR="00D81A09" w:rsidRDefault="00D81A09" w:rsidP="00FB2D26">
      <w:pPr>
        <w:pStyle w:val="slolnkusmlouvy"/>
        <w:ind w:hanging="2268"/>
        <w:jc w:val="both"/>
      </w:pPr>
    </w:p>
    <w:p w:rsidR="00D81A09" w:rsidRPr="00620EF8" w:rsidRDefault="00620EF8" w:rsidP="00097CF4">
      <w:pPr>
        <w:pStyle w:val="NzevlnkuSOD"/>
        <w:rPr>
          <w:sz w:val="22"/>
          <w:szCs w:val="22"/>
        </w:rPr>
      </w:pPr>
      <w:r>
        <w:rPr>
          <w:sz w:val="22"/>
          <w:szCs w:val="22"/>
        </w:rPr>
        <w:t>Právní vztahy mezi účastníky této smlouvy</w:t>
      </w:r>
    </w:p>
    <w:p w:rsidR="00FF5B06" w:rsidRPr="00620EF8" w:rsidRDefault="00355976" w:rsidP="00FF5B06">
      <w:pPr>
        <w:pStyle w:val="Odstavecseseznamem"/>
        <w:numPr>
          <w:ilvl w:val="1"/>
          <w:numId w:val="29"/>
        </w:numPr>
        <w:spacing w:line="276" w:lineRule="auto"/>
        <w:outlineLvl w:val="1"/>
        <w:rPr>
          <w:sz w:val="22"/>
          <w:szCs w:val="22"/>
        </w:rPr>
      </w:pPr>
      <w:r w:rsidRPr="00620EF8">
        <w:rPr>
          <w:sz w:val="22"/>
          <w:szCs w:val="22"/>
        </w:rPr>
        <w:t xml:space="preserve">Pronajímatel </w:t>
      </w:r>
      <w:r w:rsidR="005A4242" w:rsidRPr="00620EF8">
        <w:rPr>
          <w:sz w:val="22"/>
          <w:szCs w:val="22"/>
        </w:rPr>
        <w:t>je</w:t>
      </w:r>
      <w:r w:rsidR="00FF5B06" w:rsidRPr="00620EF8">
        <w:rPr>
          <w:sz w:val="22"/>
          <w:szCs w:val="22"/>
        </w:rPr>
        <w:t xml:space="preserve"> </w:t>
      </w:r>
      <w:r w:rsidR="002A7F35">
        <w:rPr>
          <w:sz w:val="22"/>
          <w:szCs w:val="22"/>
        </w:rPr>
        <w:t>výlučným vlastníkem níže</w:t>
      </w:r>
      <w:r w:rsidR="00B203B2" w:rsidRPr="00620EF8">
        <w:rPr>
          <w:sz w:val="22"/>
          <w:szCs w:val="22"/>
        </w:rPr>
        <w:t xml:space="preserve"> uveden</w:t>
      </w:r>
      <w:r w:rsidR="00442AF0">
        <w:rPr>
          <w:sz w:val="22"/>
          <w:szCs w:val="22"/>
        </w:rPr>
        <w:t>ého</w:t>
      </w:r>
      <w:r w:rsidR="00B203B2" w:rsidRPr="00620EF8">
        <w:rPr>
          <w:sz w:val="22"/>
          <w:szCs w:val="22"/>
        </w:rPr>
        <w:t xml:space="preserve"> pozemk</w:t>
      </w:r>
      <w:r w:rsidR="00442AF0">
        <w:rPr>
          <w:sz w:val="22"/>
          <w:szCs w:val="22"/>
        </w:rPr>
        <w:t>u</w:t>
      </w:r>
      <w:r w:rsidR="00FF5B06" w:rsidRPr="00620EF8">
        <w:rPr>
          <w:sz w:val="22"/>
          <w:szCs w:val="22"/>
        </w:rPr>
        <w:t>:</w:t>
      </w:r>
    </w:p>
    <w:p w:rsidR="00FF5B06" w:rsidRPr="00462F30" w:rsidRDefault="00FF5B06" w:rsidP="00FF5B06">
      <w:pPr>
        <w:pStyle w:val="Odstavecseseznamem"/>
        <w:spacing w:line="276" w:lineRule="auto"/>
        <w:ind w:left="360"/>
        <w:outlineLvl w:val="1"/>
        <w:rPr>
          <w:sz w:val="16"/>
          <w:szCs w:val="16"/>
        </w:rPr>
      </w:pPr>
    </w:p>
    <w:tbl>
      <w:tblPr>
        <w:tblStyle w:val="Mkatabulky"/>
        <w:tblW w:w="0" w:type="auto"/>
        <w:tblInd w:w="534" w:type="dxa"/>
        <w:tblLook w:val="04A0"/>
      </w:tblPr>
      <w:tblGrid>
        <w:gridCol w:w="992"/>
        <w:gridCol w:w="1559"/>
        <w:gridCol w:w="1446"/>
        <w:gridCol w:w="2694"/>
        <w:gridCol w:w="1837"/>
      </w:tblGrid>
      <w:tr w:rsidR="00564CEE" w:rsidRPr="00907E5F" w:rsidTr="002A7F35">
        <w:tc>
          <w:tcPr>
            <w:tcW w:w="992" w:type="dxa"/>
            <w:vAlign w:val="center"/>
          </w:tcPr>
          <w:p w:rsidR="00564CEE" w:rsidRPr="00907E5F" w:rsidRDefault="00564CEE" w:rsidP="002A7F35">
            <w:pPr>
              <w:pStyle w:val="Odstavecseseznamem"/>
              <w:spacing w:line="276" w:lineRule="auto"/>
              <w:ind w:left="0"/>
              <w:jc w:val="center"/>
              <w:outlineLvl w:val="1"/>
              <w:rPr>
                <w:b/>
                <w:sz w:val="22"/>
                <w:szCs w:val="22"/>
              </w:rPr>
            </w:pPr>
            <w:r w:rsidRPr="00907E5F">
              <w:rPr>
                <w:sz w:val="22"/>
                <w:szCs w:val="22"/>
              </w:rPr>
              <w:t>parcela číslo</w:t>
            </w:r>
          </w:p>
        </w:tc>
        <w:tc>
          <w:tcPr>
            <w:tcW w:w="1559" w:type="dxa"/>
            <w:vAlign w:val="center"/>
          </w:tcPr>
          <w:p w:rsidR="00564CEE" w:rsidRPr="00907E5F" w:rsidRDefault="00564CEE" w:rsidP="002A7F35">
            <w:pPr>
              <w:pStyle w:val="Odstavecseseznamem"/>
              <w:spacing w:line="276" w:lineRule="auto"/>
              <w:ind w:left="0"/>
              <w:jc w:val="center"/>
              <w:outlineLvl w:val="1"/>
              <w:rPr>
                <w:sz w:val="22"/>
                <w:szCs w:val="22"/>
              </w:rPr>
            </w:pPr>
            <w:r w:rsidRPr="00907E5F">
              <w:rPr>
                <w:sz w:val="22"/>
                <w:szCs w:val="22"/>
              </w:rPr>
              <w:t>o výměře (m</w:t>
            </w:r>
            <w:r w:rsidRPr="00907E5F">
              <w:rPr>
                <w:sz w:val="22"/>
                <w:szCs w:val="22"/>
                <w:vertAlign w:val="superscript"/>
              </w:rPr>
              <w:t>2</w:t>
            </w:r>
            <w:r w:rsidRPr="00907E5F">
              <w:rPr>
                <w:sz w:val="22"/>
                <w:szCs w:val="22"/>
              </w:rPr>
              <w:t>)</w:t>
            </w:r>
          </w:p>
        </w:tc>
        <w:tc>
          <w:tcPr>
            <w:tcW w:w="1446" w:type="dxa"/>
            <w:vAlign w:val="center"/>
          </w:tcPr>
          <w:p w:rsidR="00564CEE" w:rsidRPr="00907E5F" w:rsidRDefault="00564CEE" w:rsidP="002A7F35">
            <w:pPr>
              <w:pStyle w:val="Odstavecseseznamem"/>
              <w:spacing w:line="276" w:lineRule="auto"/>
              <w:ind w:left="0"/>
              <w:jc w:val="center"/>
              <w:outlineLvl w:val="1"/>
              <w:rPr>
                <w:sz w:val="22"/>
                <w:szCs w:val="22"/>
              </w:rPr>
            </w:pPr>
            <w:r w:rsidRPr="00907E5F">
              <w:rPr>
                <w:sz w:val="22"/>
                <w:szCs w:val="22"/>
              </w:rPr>
              <w:t>druh pozemku</w:t>
            </w:r>
          </w:p>
        </w:tc>
        <w:tc>
          <w:tcPr>
            <w:tcW w:w="2694" w:type="dxa"/>
            <w:vAlign w:val="center"/>
          </w:tcPr>
          <w:p w:rsidR="00564CEE" w:rsidRPr="00907E5F" w:rsidDel="00613A38" w:rsidRDefault="002A7F35" w:rsidP="002A7F35">
            <w:pPr>
              <w:pStyle w:val="Odstavecseseznamem"/>
              <w:spacing w:line="276" w:lineRule="auto"/>
              <w:ind w:left="0"/>
              <w:jc w:val="center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stavební objekt SO</w:t>
            </w:r>
          </w:p>
        </w:tc>
        <w:tc>
          <w:tcPr>
            <w:tcW w:w="1837" w:type="dxa"/>
            <w:vAlign w:val="center"/>
          </w:tcPr>
          <w:p w:rsidR="00564CEE" w:rsidRPr="00907E5F" w:rsidRDefault="00564CEE" w:rsidP="002A7F35">
            <w:pPr>
              <w:pStyle w:val="Odstavecseseznamem"/>
              <w:spacing w:line="276" w:lineRule="auto"/>
              <w:ind w:left="0"/>
              <w:jc w:val="center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výměra (m</w:t>
            </w:r>
            <w:r>
              <w:rPr>
                <w:sz w:val="22"/>
                <w:szCs w:val="22"/>
                <w:vertAlign w:val="superscript"/>
              </w:rPr>
              <w:t>2</w:t>
            </w:r>
            <w:r>
              <w:rPr>
                <w:sz w:val="22"/>
                <w:szCs w:val="22"/>
              </w:rPr>
              <w:t>) dočasného záboru</w:t>
            </w:r>
          </w:p>
        </w:tc>
      </w:tr>
      <w:tr w:rsidR="00564CEE" w:rsidRPr="00907E5F" w:rsidTr="002A7F35">
        <w:tc>
          <w:tcPr>
            <w:tcW w:w="992" w:type="dxa"/>
            <w:vAlign w:val="center"/>
          </w:tcPr>
          <w:p w:rsidR="00564CEE" w:rsidRPr="008D7167" w:rsidRDefault="008D7167" w:rsidP="002A7F35">
            <w:pPr>
              <w:pStyle w:val="Odstavecseseznamem"/>
              <w:spacing w:line="276" w:lineRule="auto"/>
              <w:ind w:left="0"/>
              <w:jc w:val="center"/>
              <w:outlineLvl w:val="1"/>
              <w:rPr>
                <w:sz w:val="22"/>
                <w:szCs w:val="22"/>
                <w:highlight w:val="yellow"/>
              </w:rPr>
            </w:pPr>
            <w:r w:rsidRPr="008D7167">
              <w:rPr>
                <w:sz w:val="22"/>
                <w:szCs w:val="22"/>
                <w:highlight w:val="yellow"/>
              </w:rPr>
              <w:t>-</w:t>
            </w:r>
          </w:p>
        </w:tc>
        <w:tc>
          <w:tcPr>
            <w:tcW w:w="1559" w:type="dxa"/>
            <w:vAlign w:val="center"/>
          </w:tcPr>
          <w:p w:rsidR="00564CEE" w:rsidRPr="008D7167" w:rsidRDefault="008D7167" w:rsidP="002A7F35">
            <w:pPr>
              <w:pStyle w:val="Odstavecseseznamem"/>
              <w:spacing w:line="276" w:lineRule="auto"/>
              <w:ind w:left="0"/>
              <w:jc w:val="center"/>
              <w:outlineLvl w:val="1"/>
              <w:rPr>
                <w:sz w:val="22"/>
                <w:szCs w:val="22"/>
                <w:highlight w:val="yellow"/>
              </w:rPr>
            </w:pPr>
            <w:r w:rsidRPr="008D7167">
              <w:rPr>
                <w:sz w:val="22"/>
                <w:szCs w:val="22"/>
                <w:highlight w:val="yellow"/>
              </w:rPr>
              <w:t>-</w:t>
            </w:r>
          </w:p>
        </w:tc>
        <w:tc>
          <w:tcPr>
            <w:tcW w:w="1446" w:type="dxa"/>
            <w:vAlign w:val="center"/>
          </w:tcPr>
          <w:p w:rsidR="00564CEE" w:rsidRPr="00907E5F" w:rsidRDefault="00432116" w:rsidP="002A7F35">
            <w:pPr>
              <w:pStyle w:val="Odstavecseseznamem"/>
              <w:spacing w:line="276" w:lineRule="auto"/>
              <w:ind w:left="0"/>
              <w:jc w:val="center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orná půda</w:t>
            </w:r>
          </w:p>
        </w:tc>
        <w:tc>
          <w:tcPr>
            <w:tcW w:w="2694" w:type="dxa"/>
            <w:vAlign w:val="center"/>
          </w:tcPr>
          <w:p w:rsidR="00564CEE" w:rsidRPr="008D7167" w:rsidRDefault="008D7167" w:rsidP="002A7F35">
            <w:pPr>
              <w:pStyle w:val="Odstavecseseznamem"/>
              <w:spacing w:line="276" w:lineRule="auto"/>
              <w:ind w:left="0"/>
              <w:jc w:val="center"/>
              <w:outlineLvl w:val="1"/>
              <w:rPr>
                <w:sz w:val="22"/>
                <w:szCs w:val="22"/>
                <w:highlight w:val="yellow"/>
              </w:rPr>
            </w:pPr>
            <w:r w:rsidRPr="008D7167">
              <w:rPr>
                <w:sz w:val="22"/>
                <w:szCs w:val="22"/>
                <w:highlight w:val="yellow"/>
              </w:rPr>
              <w:t>-</w:t>
            </w:r>
          </w:p>
        </w:tc>
        <w:tc>
          <w:tcPr>
            <w:tcW w:w="1837" w:type="dxa"/>
            <w:vAlign w:val="center"/>
          </w:tcPr>
          <w:p w:rsidR="00564CEE" w:rsidRPr="008D7167" w:rsidRDefault="008D7167" w:rsidP="002A7F35">
            <w:pPr>
              <w:pStyle w:val="Odstavecseseznamem"/>
              <w:tabs>
                <w:tab w:val="left" w:pos="660"/>
                <w:tab w:val="center" w:pos="810"/>
              </w:tabs>
              <w:spacing w:line="276" w:lineRule="auto"/>
              <w:ind w:left="0"/>
              <w:jc w:val="center"/>
              <w:outlineLvl w:val="1"/>
              <w:rPr>
                <w:sz w:val="22"/>
                <w:szCs w:val="22"/>
                <w:highlight w:val="yellow"/>
              </w:rPr>
            </w:pPr>
            <w:r w:rsidRPr="008D7167">
              <w:rPr>
                <w:sz w:val="22"/>
                <w:szCs w:val="22"/>
                <w:highlight w:val="yellow"/>
              </w:rPr>
              <w:t>-</w:t>
            </w:r>
          </w:p>
        </w:tc>
      </w:tr>
    </w:tbl>
    <w:p w:rsidR="00647AB4" w:rsidRPr="00620EF8" w:rsidRDefault="009060DB" w:rsidP="009060DB">
      <w:pPr>
        <w:pStyle w:val="Odstavecseseznamem"/>
        <w:tabs>
          <w:tab w:val="left" w:pos="7695"/>
        </w:tabs>
        <w:spacing w:line="276" w:lineRule="auto"/>
        <w:ind w:left="360"/>
        <w:outlineLvl w:val="1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ab/>
      </w:r>
    </w:p>
    <w:p w:rsidR="00F56618" w:rsidRPr="008C2EBA" w:rsidRDefault="00647AB4" w:rsidP="00FF5B06">
      <w:pPr>
        <w:pStyle w:val="Odstavecseseznamem"/>
        <w:spacing w:line="276" w:lineRule="auto"/>
        <w:ind w:left="360"/>
        <w:outlineLvl w:val="1"/>
        <w:rPr>
          <w:sz w:val="22"/>
          <w:szCs w:val="22"/>
        </w:rPr>
      </w:pPr>
      <w:r w:rsidRPr="007B3349">
        <w:rPr>
          <w:sz w:val="22"/>
          <w:szCs w:val="22"/>
        </w:rPr>
        <w:t>zapsan</w:t>
      </w:r>
      <w:r w:rsidR="00EC159D">
        <w:rPr>
          <w:sz w:val="22"/>
          <w:szCs w:val="22"/>
        </w:rPr>
        <w:t>é</w:t>
      </w:r>
      <w:r w:rsidR="00B05189">
        <w:rPr>
          <w:sz w:val="22"/>
          <w:szCs w:val="22"/>
        </w:rPr>
        <w:t>ho</w:t>
      </w:r>
      <w:r w:rsidRPr="007B3349">
        <w:rPr>
          <w:sz w:val="22"/>
          <w:szCs w:val="22"/>
        </w:rPr>
        <w:t xml:space="preserve"> na </w:t>
      </w:r>
      <w:r w:rsidRPr="00974091">
        <w:rPr>
          <w:b/>
          <w:sz w:val="22"/>
          <w:szCs w:val="22"/>
        </w:rPr>
        <w:t>list</w:t>
      </w:r>
      <w:r w:rsidR="00806527" w:rsidRPr="00974091">
        <w:rPr>
          <w:b/>
          <w:sz w:val="22"/>
          <w:szCs w:val="22"/>
        </w:rPr>
        <w:t xml:space="preserve">u vlastnictví č. </w:t>
      </w:r>
      <w:r w:rsidR="008D7167" w:rsidRPr="008D7167">
        <w:rPr>
          <w:b/>
          <w:sz w:val="22"/>
          <w:szCs w:val="22"/>
          <w:highlight w:val="yellow"/>
        </w:rPr>
        <w:t>………</w:t>
      </w:r>
      <w:r w:rsidR="00204CC0" w:rsidRPr="007B3349">
        <w:rPr>
          <w:sz w:val="22"/>
          <w:szCs w:val="22"/>
        </w:rPr>
        <w:t xml:space="preserve">  </w:t>
      </w:r>
      <w:r w:rsidR="00806527" w:rsidRPr="007B3349">
        <w:rPr>
          <w:sz w:val="22"/>
          <w:szCs w:val="22"/>
        </w:rPr>
        <w:t xml:space="preserve">pro </w:t>
      </w:r>
      <w:r w:rsidR="00157828" w:rsidRPr="007B3349">
        <w:rPr>
          <w:sz w:val="22"/>
          <w:szCs w:val="22"/>
        </w:rPr>
        <w:t xml:space="preserve">katastrální území </w:t>
      </w:r>
      <w:r w:rsidR="008D7167" w:rsidRPr="008D7167">
        <w:rPr>
          <w:b/>
          <w:sz w:val="22"/>
          <w:szCs w:val="22"/>
          <w:highlight w:val="yellow"/>
        </w:rPr>
        <w:t>…</w:t>
      </w:r>
      <w:proofErr w:type="gramStart"/>
      <w:r w:rsidR="008D7167" w:rsidRPr="008D7167">
        <w:rPr>
          <w:b/>
          <w:sz w:val="22"/>
          <w:szCs w:val="22"/>
          <w:highlight w:val="yellow"/>
        </w:rPr>
        <w:t>…..</w:t>
      </w:r>
      <w:r w:rsidR="00432116">
        <w:rPr>
          <w:sz w:val="22"/>
          <w:szCs w:val="22"/>
        </w:rPr>
        <w:t>,</w:t>
      </w:r>
      <w:r w:rsidR="00204CC0" w:rsidRPr="007B3349">
        <w:rPr>
          <w:sz w:val="22"/>
          <w:szCs w:val="22"/>
        </w:rPr>
        <w:t xml:space="preserve"> </w:t>
      </w:r>
      <w:r w:rsidR="00157828" w:rsidRPr="007B3349">
        <w:rPr>
          <w:sz w:val="22"/>
          <w:szCs w:val="22"/>
        </w:rPr>
        <w:t>ob</w:t>
      </w:r>
      <w:r w:rsidR="00806527" w:rsidRPr="007B3349">
        <w:rPr>
          <w:sz w:val="22"/>
          <w:szCs w:val="22"/>
        </w:rPr>
        <w:t>ec</w:t>
      </w:r>
      <w:proofErr w:type="gramEnd"/>
      <w:r w:rsidR="00806527" w:rsidRPr="007B3349">
        <w:rPr>
          <w:sz w:val="22"/>
          <w:szCs w:val="22"/>
        </w:rPr>
        <w:t xml:space="preserve"> </w:t>
      </w:r>
      <w:r w:rsidR="008D7167" w:rsidRPr="008D7167">
        <w:rPr>
          <w:sz w:val="22"/>
          <w:szCs w:val="22"/>
          <w:highlight w:val="yellow"/>
        </w:rPr>
        <w:t>………</w:t>
      </w:r>
      <w:r w:rsidR="00204CC0" w:rsidRPr="007B3349">
        <w:rPr>
          <w:sz w:val="22"/>
          <w:szCs w:val="22"/>
        </w:rPr>
        <w:t xml:space="preserve">, </w:t>
      </w:r>
      <w:r w:rsidR="00806527" w:rsidRPr="007B3349">
        <w:rPr>
          <w:sz w:val="22"/>
          <w:szCs w:val="22"/>
        </w:rPr>
        <w:t>v katastru nemovitostí</w:t>
      </w:r>
      <w:r w:rsidR="00806527" w:rsidRPr="00620EF8">
        <w:rPr>
          <w:sz w:val="22"/>
          <w:szCs w:val="22"/>
        </w:rPr>
        <w:t xml:space="preserve"> vedeném </w:t>
      </w:r>
      <w:r w:rsidR="00157828" w:rsidRPr="008C2EBA">
        <w:rPr>
          <w:sz w:val="22"/>
          <w:szCs w:val="22"/>
        </w:rPr>
        <w:t>Katastrální</w:t>
      </w:r>
      <w:r w:rsidR="00806527" w:rsidRPr="008C2EBA">
        <w:rPr>
          <w:sz w:val="22"/>
          <w:szCs w:val="22"/>
        </w:rPr>
        <w:t>m</w:t>
      </w:r>
      <w:r w:rsidR="00157828" w:rsidRPr="008C2EBA">
        <w:rPr>
          <w:sz w:val="22"/>
          <w:szCs w:val="22"/>
        </w:rPr>
        <w:t xml:space="preserve"> úřad</w:t>
      </w:r>
      <w:r w:rsidR="00806527" w:rsidRPr="008C2EBA">
        <w:rPr>
          <w:sz w:val="22"/>
          <w:szCs w:val="22"/>
        </w:rPr>
        <w:t>em</w:t>
      </w:r>
      <w:r w:rsidR="00157828" w:rsidRPr="008C2EBA">
        <w:rPr>
          <w:sz w:val="22"/>
          <w:szCs w:val="22"/>
        </w:rPr>
        <w:t xml:space="preserve"> pro </w:t>
      </w:r>
      <w:r w:rsidR="008D7167" w:rsidRPr="008D7167">
        <w:rPr>
          <w:sz w:val="22"/>
          <w:szCs w:val="22"/>
          <w:highlight w:val="yellow"/>
        </w:rPr>
        <w:t>……………</w:t>
      </w:r>
      <w:r w:rsidR="0098087F">
        <w:rPr>
          <w:sz w:val="22"/>
          <w:szCs w:val="22"/>
        </w:rPr>
        <w:t xml:space="preserve"> kraj</w:t>
      </w:r>
      <w:r w:rsidR="00432116" w:rsidRPr="008C2EBA">
        <w:rPr>
          <w:sz w:val="22"/>
          <w:szCs w:val="22"/>
        </w:rPr>
        <w:t>,</w:t>
      </w:r>
      <w:r w:rsidR="00157828" w:rsidRPr="008C2EBA">
        <w:rPr>
          <w:sz w:val="22"/>
          <w:szCs w:val="22"/>
        </w:rPr>
        <w:t xml:space="preserve"> Katastrální</w:t>
      </w:r>
      <w:r w:rsidR="00806527" w:rsidRPr="008C2EBA">
        <w:rPr>
          <w:sz w:val="22"/>
          <w:szCs w:val="22"/>
        </w:rPr>
        <w:t>m</w:t>
      </w:r>
      <w:r w:rsidR="00157828" w:rsidRPr="008C2EBA">
        <w:rPr>
          <w:sz w:val="22"/>
          <w:szCs w:val="22"/>
        </w:rPr>
        <w:t xml:space="preserve"> pracoviště</w:t>
      </w:r>
      <w:r w:rsidR="00806527" w:rsidRPr="008C2EBA">
        <w:rPr>
          <w:sz w:val="22"/>
          <w:szCs w:val="22"/>
        </w:rPr>
        <w:t>m</w:t>
      </w:r>
      <w:r w:rsidR="00157828" w:rsidRPr="008C2EBA">
        <w:rPr>
          <w:sz w:val="22"/>
          <w:szCs w:val="22"/>
        </w:rPr>
        <w:t xml:space="preserve"> </w:t>
      </w:r>
      <w:r w:rsidR="008D7167" w:rsidRPr="008D7167">
        <w:rPr>
          <w:sz w:val="22"/>
          <w:szCs w:val="22"/>
          <w:highlight w:val="yellow"/>
        </w:rPr>
        <w:t>……………………</w:t>
      </w:r>
    </w:p>
    <w:p w:rsidR="00941553" w:rsidRPr="008C2EBA" w:rsidRDefault="00941553" w:rsidP="00FF5B06">
      <w:pPr>
        <w:pStyle w:val="Odstavecseseznamem"/>
        <w:spacing w:line="276" w:lineRule="auto"/>
        <w:ind w:left="360"/>
        <w:outlineLvl w:val="1"/>
        <w:rPr>
          <w:b/>
          <w:sz w:val="22"/>
          <w:szCs w:val="22"/>
        </w:rPr>
      </w:pPr>
    </w:p>
    <w:p w:rsidR="00BC3381" w:rsidRPr="008C2EBA" w:rsidRDefault="00941553" w:rsidP="00BC3381">
      <w:pPr>
        <w:pStyle w:val="Odstavecseseznamem"/>
        <w:spacing w:line="276" w:lineRule="auto"/>
        <w:ind w:left="360" w:hanging="360"/>
        <w:outlineLvl w:val="1"/>
        <w:rPr>
          <w:sz w:val="22"/>
          <w:szCs w:val="22"/>
        </w:rPr>
      </w:pPr>
      <w:r w:rsidRPr="008C2EBA">
        <w:rPr>
          <w:sz w:val="22"/>
          <w:szCs w:val="22"/>
        </w:rPr>
        <w:lastRenderedPageBreak/>
        <w:t xml:space="preserve">2. </w:t>
      </w:r>
      <w:r w:rsidR="00355976" w:rsidRPr="008C2EBA">
        <w:rPr>
          <w:sz w:val="22"/>
          <w:szCs w:val="22"/>
        </w:rPr>
        <w:tab/>
      </w:r>
      <w:r w:rsidR="00BC3381" w:rsidRPr="008C2EBA">
        <w:rPr>
          <w:sz w:val="22"/>
          <w:szCs w:val="22"/>
        </w:rPr>
        <w:t>Pronajímatel a Nájemce prohlašuj</w:t>
      </w:r>
      <w:r w:rsidR="0082711B" w:rsidRPr="008C2EBA">
        <w:rPr>
          <w:sz w:val="22"/>
          <w:szCs w:val="22"/>
        </w:rPr>
        <w:t>í</w:t>
      </w:r>
      <w:r w:rsidR="00BC3381" w:rsidRPr="008C2EBA">
        <w:rPr>
          <w:sz w:val="22"/>
          <w:szCs w:val="22"/>
        </w:rPr>
        <w:t>, že pozem</w:t>
      </w:r>
      <w:r w:rsidR="00442AF0" w:rsidRPr="008C2EBA">
        <w:rPr>
          <w:sz w:val="22"/>
          <w:szCs w:val="22"/>
        </w:rPr>
        <w:t>ek</w:t>
      </w:r>
      <w:r w:rsidR="00BC3381" w:rsidRPr="008C2EBA">
        <w:rPr>
          <w:sz w:val="22"/>
          <w:szCs w:val="22"/>
        </w:rPr>
        <w:t xml:space="preserve"> označen</w:t>
      </w:r>
      <w:r w:rsidR="00442AF0" w:rsidRPr="008C2EBA">
        <w:rPr>
          <w:sz w:val="22"/>
          <w:szCs w:val="22"/>
        </w:rPr>
        <w:t>ý</w:t>
      </w:r>
      <w:r w:rsidR="00BC3381" w:rsidRPr="008C2EBA">
        <w:rPr>
          <w:sz w:val="22"/>
          <w:szCs w:val="22"/>
        </w:rPr>
        <w:t xml:space="preserve"> v předchozím bodu tohoto článku </w:t>
      </w:r>
      <w:r w:rsidR="00442AF0" w:rsidRPr="008C2EBA">
        <w:rPr>
          <w:sz w:val="22"/>
          <w:szCs w:val="22"/>
        </w:rPr>
        <w:t>je</w:t>
      </w:r>
      <w:r w:rsidR="00BC3381" w:rsidRPr="008C2EBA">
        <w:rPr>
          <w:sz w:val="22"/>
          <w:szCs w:val="22"/>
        </w:rPr>
        <w:t xml:space="preserve"> </w:t>
      </w:r>
      <w:r w:rsidR="00C464C0">
        <w:rPr>
          <w:sz w:val="22"/>
          <w:szCs w:val="22"/>
        </w:rPr>
        <w:br/>
      </w:r>
      <w:r w:rsidR="00BC3381" w:rsidRPr="008C2EBA">
        <w:rPr>
          <w:sz w:val="22"/>
          <w:szCs w:val="22"/>
        </w:rPr>
        <w:t xml:space="preserve">na základě </w:t>
      </w:r>
      <w:r w:rsidR="008C2EBA" w:rsidRPr="008C2EBA">
        <w:rPr>
          <w:sz w:val="22"/>
          <w:szCs w:val="22"/>
        </w:rPr>
        <w:t>N</w:t>
      </w:r>
      <w:r w:rsidR="008C2EBA" w:rsidRPr="008C2EBA">
        <w:t>ájemní smlou</w:t>
      </w:r>
      <w:r w:rsidR="009C263F">
        <w:t>v</w:t>
      </w:r>
      <w:r w:rsidR="008C2EBA" w:rsidRPr="008C2EBA">
        <w:t>y</w:t>
      </w:r>
      <w:r w:rsidR="00432116" w:rsidRPr="008C2EBA">
        <w:rPr>
          <w:sz w:val="22"/>
          <w:szCs w:val="22"/>
        </w:rPr>
        <w:t xml:space="preserve"> </w:t>
      </w:r>
      <w:r w:rsidR="00BC3381" w:rsidRPr="008C2EBA">
        <w:rPr>
          <w:sz w:val="22"/>
          <w:szCs w:val="22"/>
        </w:rPr>
        <w:t xml:space="preserve">ze </w:t>
      </w:r>
      <w:proofErr w:type="gramStart"/>
      <w:r w:rsidR="00BC3381" w:rsidRPr="008C2EBA">
        <w:rPr>
          <w:sz w:val="22"/>
          <w:szCs w:val="22"/>
        </w:rPr>
        <w:t xml:space="preserve">dne  </w:t>
      </w:r>
      <w:r w:rsidR="00FE5892">
        <w:rPr>
          <w:sz w:val="22"/>
          <w:szCs w:val="22"/>
        </w:rPr>
        <w:t>…</w:t>
      </w:r>
      <w:proofErr w:type="gramEnd"/>
      <w:r w:rsidR="00FE5892">
        <w:rPr>
          <w:sz w:val="22"/>
          <w:szCs w:val="22"/>
        </w:rPr>
        <w:t>………………….</w:t>
      </w:r>
      <w:r w:rsidR="001F3F48" w:rsidRPr="008C2EBA">
        <w:rPr>
          <w:sz w:val="22"/>
          <w:szCs w:val="22"/>
        </w:rPr>
        <w:t xml:space="preserve"> (dále jen „</w:t>
      </w:r>
      <w:r w:rsidR="001F3F48" w:rsidRPr="00BD44FE">
        <w:rPr>
          <w:b/>
          <w:sz w:val="22"/>
          <w:szCs w:val="22"/>
        </w:rPr>
        <w:t>Nájemní smlouva</w:t>
      </w:r>
      <w:r w:rsidR="001F3F48" w:rsidRPr="008C2EBA">
        <w:rPr>
          <w:sz w:val="22"/>
          <w:szCs w:val="22"/>
        </w:rPr>
        <w:t>“)</w:t>
      </w:r>
      <w:r w:rsidR="00BC3381" w:rsidRPr="008C2EBA">
        <w:rPr>
          <w:sz w:val="22"/>
          <w:szCs w:val="22"/>
        </w:rPr>
        <w:t xml:space="preserve"> přenechán do užívání Nájemc</w:t>
      </w:r>
      <w:r w:rsidR="00442AF0" w:rsidRPr="008C2EBA">
        <w:rPr>
          <w:sz w:val="22"/>
          <w:szCs w:val="22"/>
        </w:rPr>
        <w:t>i</w:t>
      </w:r>
      <w:r w:rsidR="00BC3381" w:rsidRPr="008C2EBA">
        <w:rPr>
          <w:sz w:val="22"/>
          <w:szCs w:val="22"/>
        </w:rPr>
        <w:t xml:space="preserve"> formou nájmu, a to na dobu neurčitou.</w:t>
      </w:r>
    </w:p>
    <w:p w:rsidR="00355976" w:rsidRPr="00620EF8" w:rsidRDefault="00355976" w:rsidP="00941553">
      <w:pPr>
        <w:pStyle w:val="Odstavecseseznamem"/>
        <w:spacing w:line="276" w:lineRule="auto"/>
        <w:ind w:left="360" w:hanging="360"/>
        <w:outlineLvl w:val="1"/>
        <w:rPr>
          <w:sz w:val="22"/>
          <w:szCs w:val="22"/>
        </w:rPr>
      </w:pPr>
    </w:p>
    <w:p w:rsidR="008A771C" w:rsidRDefault="00355976" w:rsidP="00E335B0">
      <w:pPr>
        <w:pStyle w:val="Odstavecseseznamem"/>
        <w:numPr>
          <w:ilvl w:val="0"/>
          <w:numId w:val="38"/>
        </w:numPr>
        <w:spacing w:line="276" w:lineRule="auto"/>
        <w:outlineLvl w:val="1"/>
        <w:rPr>
          <w:sz w:val="22"/>
          <w:szCs w:val="22"/>
        </w:rPr>
      </w:pPr>
      <w:r w:rsidRPr="00620EF8">
        <w:rPr>
          <w:sz w:val="22"/>
          <w:szCs w:val="22"/>
        </w:rPr>
        <w:t xml:space="preserve">Investor stavby </w:t>
      </w:r>
      <w:r w:rsidRPr="00AD021C">
        <w:rPr>
          <w:sz w:val="22"/>
          <w:szCs w:val="22"/>
        </w:rPr>
        <w:t>prohlašuje, že pozem</w:t>
      </w:r>
      <w:r w:rsidR="004005AD" w:rsidRPr="00AD021C">
        <w:rPr>
          <w:sz w:val="22"/>
          <w:szCs w:val="22"/>
        </w:rPr>
        <w:t>e</w:t>
      </w:r>
      <w:r w:rsidRPr="00AD021C">
        <w:rPr>
          <w:sz w:val="22"/>
          <w:szCs w:val="22"/>
        </w:rPr>
        <w:t>k specifikovan</w:t>
      </w:r>
      <w:r w:rsidR="004005AD" w:rsidRPr="00AD021C">
        <w:rPr>
          <w:sz w:val="22"/>
          <w:szCs w:val="22"/>
        </w:rPr>
        <w:t>ý</w:t>
      </w:r>
      <w:r w:rsidRPr="00AD021C">
        <w:rPr>
          <w:sz w:val="22"/>
          <w:szCs w:val="22"/>
        </w:rPr>
        <w:t xml:space="preserve"> v bodu 1. tohoto článku j</w:t>
      </w:r>
      <w:r w:rsidR="004005AD" w:rsidRPr="00AD021C">
        <w:rPr>
          <w:sz w:val="22"/>
          <w:szCs w:val="22"/>
        </w:rPr>
        <w:t>e</w:t>
      </w:r>
      <w:r w:rsidRPr="00AD021C">
        <w:rPr>
          <w:sz w:val="22"/>
          <w:szCs w:val="22"/>
        </w:rPr>
        <w:t xml:space="preserve"> potřebn</w:t>
      </w:r>
      <w:r w:rsidR="004005AD" w:rsidRPr="00AD021C">
        <w:rPr>
          <w:sz w:val="22"/>
          <w:szCs w:val="22"/>
        </w:rPr>
        <w:t>ý</w:t>
      </w:r>
      <w:r w:rsidR="00C464C0">
        <w:rPr>
          <w:sz w:val="22"/>
          <w:szCs w:val="22"/>
        </w:rPr>
        <w:br/>
      </w:r>
      <w:r w:rsidRPr="00AD021C">
        <w:rPr>
          <w:sz w:val="22"/>
          <w:szCs w:val="22"/>
        </w:rPr>
        <w:t xml:space="preserve">k uskutečnění stavebního záměru stavby </w:t>
      </w:r>
      <w:r w:rsidR="008A771C" w:rsidRPr="00AD021C">
        <w:rPr>
          <w:sz w:val="22"/>
          <w:szCs w:val="22"/>
        </w:rPr>
        <w:t>„</w:t>
      </w:r>
      <w:r w:rsidR="008D7167" w:rsidRPr="008D7167">
        <w:rPr>
          <w:b/>
          <w:i/>
          <w:sz w:val="22"/>
          <w:szCs w:val="22"/>
          <w:highlight w:val="yellow"/>
        </w:rPr>
        <w:t>název stavby</w:t>
      </w:r>
      <w:r w:rsidR="005122BC" w:rsidRPr="005122BC">
        <w:rPr>
          <w:sz w:val="22"/>
          <w:szCs w:val="22"/>
        </w:rPr>
        <w:t>“</w:t>
      </w:r>
      <w:r w:rsidRPr="00AD021C">
        <w:rPr>
          <w:sz w:val="22"/>
          <w:szCs w:val="22"/>
        </w:rPr>
        <w:t>, a to</w:t>
      </w:r>
      <w:r w:rsidRPr="00620EF8">
        <w:rPr>
          <w:sz w:val="22"/>
          <w:szCs w:val="22"/>
        </w:rPr>
        <w:t xml:space="preserve"> na základě </w:t>
      </w:r>
      <w:r w:rsidRPr="00BD44FE">
        <w:rPr>
          <w:sz w:val="22"/>
          <w:szCs w:val="22"/>
        </w:rPr>
        <w:t xml:space="preserve">pravomocného územního rozhodnutí vydaného </w:t>
      </w:r>
      <w:r w:rsidR="008D7167" w:rsidRPr="008D7167">
        <w:rPr>
          <w:sz w:val="22"/>
          <w:szCs w:val="22"/>
          <w:highlight w:val="yellow"/>
        </w:rPr>
        <w:t>……………</w:t>
      </w:r>
      <w:r w:rsidR="00182327" w:rsidRPr="008D7167">
        <w:rPr>
          <w:sz w:val="22"/>
          <w:szCs w:val="22"/>
          <w:highlight w:val="yellow"/>
        </w:rPr>
        <w:t xml:space="preserve"> </w:t>
      </w:r>
      <w:r w:rsidR="004D27A7" w:rsidRPr="008D7167">
        <w:rPr>
          <w:sz w:val="22"/>
          <w:szCs w:val="22"/>
          <w:highlight w:val="yellow"/>
        </w:rPr>
        <w:t xml:space="preserve">dne </w:t>
      </w:r>
      <w:r w:rsidR="008D7167" w:rsidRPr="008D7167">
        <w:rPr>
          <w:sz w:val="22"/>
          <w:szCs w:val="22"/>
          <w:highlight w:val="yellow"/>
        </w:rPr>
        <w:t>…………</w:t>
      </w:r>
      <w:r w:rsidR="00065923" w:rsidRPr="008D7167">
        <w:rPr>
          <w:sz w:val="22"/>
          <w:szCs w:val="22"/>
          <w:highlight w:val="yellow"/>
        </w:rPr>
        <w:t>, č.</w:t>
      </w:r>
      <w:r w:rsidR="00EA60EB" w:rsidRPr="008D7167">
        <w:rPr>
          <w:sz w:val="22"/>
          <w:szCs w:val="22"/>
          <w:highlight w:val="yellow"/>
        </w:rPr>
        <w:t xml:space="preserve"> </w:t>
      </w:r>
      <w:r w:rsidR="00065923" w:rsidRPr="008D7167">
        <w:rPr>
          <w:sz w:val="22"/>
          <w:szCs w:val="22"/>
          <w:highlight w:val="yellow"/>
        </w:rPr>
        <w:t xml:space="preserve">j. </w:t>
      </w:r>
      <w:r w:rsidR="008D7167" w:rsidRPr="008D7167">
        <w:rPr>
          <w:sz w:val="22"/>
          <w:szCs w:val="22"/>
          <w:highlight w:val="yellow"/>
        </w:rPr>
        <w:t>……………</w:t>
      </w:r>
      <w:r w:rsidR="00065923" w:rsidRPr="008D7167">
        <w:rPr>
          <w:sz w:val="22"/>
          <w:szCs w:val="22"/>
          <w:highlight w:val="yellow"/>
        </w:rPr>
        <w:t xml:space="preserve">, </w:t>
      </w:r>
      <w:r w:rsidR="00BD44FE" w:rsidRPr="008D7167">
        <w:rPr>
          <w:sz w:val="22"/>
          <w:szCs w:val="22"/>
          <w:highlight w:val="yellow"/>
        </w:rPr>
        <w:t>které nabylo právní moci</w:t>
      </w:r>
      <w:r w:rsidR="00065923" w:rsidRPr="008D7167">
        <w:rPr>
          <w:sz w:val="22"/>
          <w:szCs w:val="22"/>
          <w:highlight w:val="yellow"/>
        </w:rPr>
        <w:t xml:space="preserve"> </w:t>
      </w:r>
      <w:r w:rsidR="005122BC" w:rsidRPr="008D7167">
        <w:rPr>
          <w:sz w:val="22"/>
          <w:szCs w:val="22"/>
          <w:highlight w:val="yellow"/>
        </w:rPr>
        <w:t xml:space="preserve">dne </w:t>
      </w:r>
      <w:r w:rsidR="008D7167" w:rsidRPr="008D7167">
        <w:rPr>
          <w:sz w:val="22"/>
          <w:szCs w:val="22"/>
          <w:highlight w:val="yellow"/>
        </w:rPr>
        <w:t>…………</w:t>
      </w:r>
      <w:r w:rsidR="00FE5892" w:rsidRPr="00BD44FE">
        <w:rPr>
          <w:sz w:val="22"/>
          <w:szCs w:val="22"/>
        </w:rPr>
        <w:t xml:space="preserve"> </w:t>
      </w:r>
      <w:r w:rsidR="00065923" w:rsidRPr="00BD44FE">
        <w:rPr>
          <w:sz w:val="22"/>
          <w:szCs w:val="22"/>
        </w:rPr>
        <w:t>(dále jen „</w:t>
      </w:r>
      <w:r w:rsidR="00065923" w:rsidRPr="00BD44FE">
        <w:rPr>
          <w:b/>
          <w:sz w:val="22"/>
          <w:szCs w:val="22"/>
        </w:rPr>
        <w:t>stavba</w:t>
      </w:r>
      <w:r w:rsidR="00065923" w:rsidRPr="00BD44FE">
        <w:rPr>
          <w:sz w:val="22"/>
          <w:szCs w:val="22"/>
        </w:rPr>
        <w:t>“).</w:t>
      </w:r>
    </w:p>
    <w:p w:rsidR="00E335B0" w:rsidRPr="00E335B0" w:rsidRDefault="00E335B0" w:rsidP="00E335B0">
      <w:pPr>
        <w:spacing w:line="276" w:lineRule="auto"/>
        <w:outlineLvl w:val="1"/>
        <w:rPr>
          <w:sz w:val="22"/>
          <w:szCs w:val="22"/>
        </w:rPr>
      </w:pPr>
    </w:p>
    <w:p w:rsidR="00E335B0" w:rsidRPr="006944B0" w:rsidRDefault="00E335B0" w:rsidP="00E335B0">
      <w:pPr>
        <w:pStyle w:val="Odstavecseseznamem"/>
        <w:numPr>
          <w:ilvl w:val="0"/>
          <w:numId w:val="38"/>
        </w:numPr>
        <w:spacing w:line="276" w:lineRule="auto"/>
        <w:outlineLvl w:val="1"/>
        <w:rPr>
          <w:sz w:val="22"/>
          <w:szCs w:val="22"/>
        </w:rPr>
      </w:pPr>
      <w:r w:rsidRPr="00E335B0">
        <w:rPr>
          <w:sz w:val="22"/>
          <w:szCs w:val="22"/>
        </w:rPr>
        <w:t xml:space="preserve">Předání a převzetí pozemků mezi nájemcem a pronajímatelem proběhne protokolárně. Před předáním pozemků zpět pronajímateli bude provedena rekultivace pozemků popsaná v projektové dokumentaci Stavby ve stupni </w:t>
      </w:r>
      <w:r w:rsidR="008D7167" w:rsidRPr="008D7167">
        <w:rPr>
          <w:sz w:val="22"/>
          <w:szCs w:val="22"/>
          <w:highlight w:val="yellow"/>
        </w:rPr>
        <w:t>…</w:t>
      </w:r>
      <w:proofErr w:type="gramStart"/>
      <w:r w:rsidR="008D7167" w:rsidRPr="008D7167">
        <w:rPr>
          <w:sz w:val="22"/>
          <w:szCs w:val="22"/>
          <w:highlight w:val="yellow"/>
        </w:rPr>
        <w:t>…..</w:t>
      </w:r>
      <w:r w:rsidRPr="008D7167">
        <w:rPr>
          <w:sz w:val="22"/>
          <w:szCs w:val="22"/>
          <w:highlight w:val="yellow"/>
        </w:rPr>
        <w:t>, část</w:t>
      </w:r>
      <w:proofErr w:type="gramEnd"/>
      <w:r w:rsidRPr="008D7167">
        <w:rPr>
          <w:sz w:val="22"/>
          <w:szCs w:val="22"/>
          <w:highlight w:val="yellow"/>
        </w:rPr>
        <w:t xml:space="preserve"> </w:t>
      </w:r>
      <w:r w:rsidR="008D7167" w:rsidRPr="008D7167">
        <w:rPr>
          <w:sz w:val="22"/>
          <w:szCs w:val="22"/>
          <w:highlight w:val="yellow"/>
        </w:rPr>
        <w:t>…………..</w:t>
      </w:r>
      <w:r w:rsidRPr="008D7167">
        <w:rPr>
          <w:sz w:val="22"/>
          <w:szCs w:val="22"/>
          <w:highlight w:val="yellow"/>
        </w:rPr>
        <w:t xml:space="preserve"> - Rekultivace</w:t>
      </w:r>
      <w:r w:rsidRPr="00E335B0">
        <w:rPr>
          <w:sz w:val="22"/>
          <w:szCs w:val="22"/>
        </w:rPr>
        <w:t>.</w:t>
      </w:r>
    </w:p>
    <w:p w:rsidR="00D81A09" w:rsidRPr="00620EF8" w:rsidRDefault="00730355" w:rsidP="00FB2D26">
      <w:pPr>
        <w:pStyle w:val="slolnkusmlouvy"/>
        <w:ind w:hanging="1985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  </w:t>
      </w:r>
    </w:p>
    <w:p w:rsidR="00D81A09" w:rsidRPr="00620EF8" w:rsidRDefault="00D81A09" w:rsidP="00097CF4">
      <w:pPr>
        <w:pStyle w:val="NzevlnkuSOD"/>
        <w:rPr>
          <w:sz w:val="22"/>
          <w:szCs w:val="22"/>
        </w:rPr>
      </w:pPr>
      <w:r w:rsidRPr="00620EF8">
        <w:rPr>
          <w:sz w:val="22"/>
          <w:szCs w:val="22"/>
        </w:rPr>
        <w:t xml:space="preserve">Předmět </w:t>
      </w:r>
      <w:r w:rsidR="00E05923" w:rsidRPr="00620EF8">
        <w:rPr>
          <w:sz w:val="22"/>
          <w:szCs w:val="22"/>
        </w:rPr>
        <w:t xml:space="preserve">a účel </w:t>
      </w:r>
      <w:r w:rsidR="00941553" w:rsidRPr="00620EF8">
        <w:rPr>
          <w:sz w:val="22"/>
          <w:szCs w:val="22"/>
        </w:rPr>
        <w:t>smlouvy</w:t>
      </w:r>
    </w:p>
    <w:p w:rsidR="00483C59" w:rsidRDefault="00355976" w:rsidP="00355976">
      <w:pPr>
        <w:pStyle w:val="Odstavecsmlouvy"/>
        <w:jc w:val="both"/>
        <w:rPr>
          <w:sz w:val="22"/>
          <w:szCs w:val="22"/>
        </w:rPr>
      </w:pPr>
      <w:r w:rsidRPr="00620EF8">
        <w:rPr>
          <w:sz w:val="22"/>
          <w:szCs w:val="22"/>
        </w:rPr>
        <w:t>Smluvní strany se dohodly na tom, že vzhledem</w:t>
      </w:r>
      <w:r w:rsidR="00620EF8">
        <w:rPr>
          <w:sz w:val="22"/>
          <w:szCs w:val="22"/>
        </w:rPr>
        <w:t xml:space="preserve"> </w:t>
      </w:r>
      <w:r w:rsidRPr="00620EF8">
        <w:rPr>
          <w:sz w:val="22"/>
          <w:szCs w:val="22"/>
        </w:rPr>
        <w:t>ke skutečnostem popsaným v čl. I. této smlouvy</w:t>
      </w:r>
      <w:r w:rsidR="00620EF8" w:rsidRPr="00EA60EB">
        <w:rPr>
          <w:sz w:val="22"/>
          <w:szCs w:val="22"/>
        </w:rPr>
        <w:t>,</w:t>
      </w:r>
      <w:r w:rsidR="00620EF8">
        <w:rPr>
          <w:sz w:val="22"/>
          <w:szCs w:val="22"/>
        </w:rPr>
        <w:t xml:space="preserve"> se</w:t>
      </w:r>
      <w:r w:rsidR="00806527" w:rsidRPr="00620EF8">
        <w:rPr>
          <w:sz w:val="22"/>
          <w:szCs w:val="22"/>
        </w:rPr>
        <w:t xml:space="preserve"> na základě této smlouvy</w:t>
      </w:r>
      <w:r w:rsidRPr="00620EF8">
        <w:rPr>
          <w:sz w:val="22"/>
          <w:szCs w:val="22"/>
        </w:rPr>
        <w:t xml:space="preserve"> dosavadní práva a povinnosti Pronajímatele</w:t>
      </w:r>
      <w:r w:rsidR="00763817">
        <w:rPr>
          <w:sz w:val="22"/>
          <w:szCs w:val="22"/>
        </w:rPr>
        <w:t xml:space="preserve"> a Nájemce</w:t>
      </w:r>
      <w:r w:rsidR="00620EF8" w:rsidRPr="00620EF8">
        <w:rPr>
          <w:sz w:val="22"/>
          <w:szCs w:val="22"/>
        </w:rPr>
        <w:t xml:space="preserve"> tak</w:t>
      </w:r>
      <w:r w:rsidR="00EA60EB">
        <w:rPr>
          <w:sz w:val="22"/>
          <w:szCs w:val="22"/>
        </w:rPr>
        <w:t>,</w:t>
      </w:r>
      <w:r w:rsidR="00620EF8" w:rsidRPr="00620EF8">
        <w:rPr>
          <w:sz w:val="22"/>
          <w:szCs w:val="22"/>
        </w:rPr>
        <w:t xml:space="preserve"> jak vyplývají z</w:t>
      </w:r>
      <w:r w:rsidR="001F3F48">
        <w:rPr>
          <w:sz w:val="22"/>
          <w:szCs w:val="22"/>
        </w:rPr>
        <w:t xml:space="preserve"> N</w:t>
      </w:r>
      <w:r w:rsidR="00676BD3">
        <w:rPr>
          <w:sz w:val="22"/>
          <w:szCs w:val="22"/>
        </w:rPr>
        <w:t>ájemní</w:t>
      </w:r>
      <w:r w:rsidR="00620EF8" w:rsidRPr="00620EF8">
        <w:rPr>
          <w:sz w:val="22"/>
          <w:szCs w:val="22"/>
        </w:rPr>
        <w:t xml:space="preserve"> smlouvy specifikovan</w:t>
      </w:r>
      <w:r w:rsidR="00E835A2">
        <w:rPr>
          <w:sz w:val="22"/>
          <w:szCs w:val="22"/>
        </w:rPr>
        <w:t>é v čl. I. bod 2. této smlouvy,</w:t>
      </w:r>
      <w:r w:rsidR="001F10F7">
        <w:rPr>
          <w:sz w:val="22"/>
          <w:szCs w:val="22"/>
        </w:rPr>
        <w:t xml:space="preserve"> dočasně </w:t>
      </w:r>
      <w:r w:rsidR="00231B10">
        <w:rPr>
          <w:sz w:val="22"/>
          <w:szCs w:val="22"/>
        </w:rPr>
        <w:t>upravují</w:t>
      </w:r>
      <w:r w:rsidR="00620EF8" w:rsidRPr="00620EF8">
        <w:rPr>
          <w:sz w:val="22"/>
          <w:szCs w:val="22"/>
        </w:rPr>
        <w:t xml:space="preserve"> </w:t>
      </w:r>
      <w:r w:rsidR="00483C59">
        <w:rPr>
          <w:sz w:val="22"/>
          <w:szCs w:val="22"/>
        </w:rPr>
        <w:t>způsobem uvedeným v této smlouvě.</w:t>
      </w:r>
    </w:p>
    <w:p w:rsidR="00355976" w:rsidRPr="00620EF8" w:rsidRDefault="00483C59" w:rsidP="00355976">
      <w:pPr>
        <w:pStyle w:val="Odstavecsmlouvy"/>
        <w:jc w:val="both"/>
        <w:rPr>
          <w:sz w:val="22"/>
          <w:szCs w:val="22"/>
        </w:rPr>
      </w:pPr>
      <w:r w:rsidRPr="00CC203C">
        <w:rPr>
          <w:sz w:val="22"/>
          <w:szCs w:val="22"/>
        </w:rPr>
        <w:t>Smluvní strany se</w:t>
      </w:r>
      <w:r w:rsidR="0042698C" w:rsidRPr="00CC203C">
        <w:rPr>
          <w:sz w:val="22"/>
          <w:szCs w:val="22"/>
        </w:rPr>
        <w:t xml:space="preserve"> </w:t>
      </w:r>
      <w:r w:rsidR="00D8697B">
        <w:rPr>
          <w:sz w:val="22"/>
          <w:szCs w:val="22"/>
        </w:rPr>
        <w:t>tak</w:t>
      </w:r>
      <w:r w:rsidR="00D8697B" w:rsidRPr="00CC203C">
        <w:rPr>
          <w:sz w:val="22"/>
          <w:szCs w:val="22"/>
        </w:rPr>
        <w:t xml:space="preserve"> </w:t>
      </w:r>
      <w:r w:rsidRPr="00CC203C">
        <w:rPr>
          <w:sz w:val="22"/>
          <w:szCs w:val="22"/>
        </w:rPr>
        <w:t xml:space="preserve">dohodly na tom, že </w:t>
      </w:r>
      <w:r w:rsidR="00620EF8" w:rsidRPr="00CC203C">
        <w:rPr>
          <w:sz w:val="22"/>
          <w:szCs w:val="22"/>
        </w:rPr>
        <w:t>po dobu</w:t>
      </w:r>
      <w:r w:rsidR="0042698C" w:rsidRPr="00CC203C">
        <w:rPr>
          <w:sz w:val="22"/>
          <w:szCs w:val="22"/>
        </w:rPr>
        <w:t xml:space="preserve"> </w:t>
      </w:r>
      <w:r w:rsidR="00E835A2">
        <w:rPr>
          <w:sz w:val="22"/>
          <w:szCs w:val="22"/>
        </w:rPr>
        <w:t>uvedenou v čl. III.</w:t>
      </w:r>
      <w:r w:rsidR="00676BD3">
        <w:rPr>
          <w:sz w:val="22"/>
          <w:szCs w:val="22"/>
        </w:rPr>
        <w:t xml:space="preserve"> </w:t>
      </w:r>
      <w:r w:rsidR="00E835A2">
        <w:rPr>
          <w:sz w:val="22"/>
          <w:szCs w:val="22"/>
        </w:rPr>
        <w:t>j</w:t>
      </w:r>
      <w:r w:rsidR="00CC203C" w:rsidRPr="00CC203C">
        <w:rPr>
          <w:sz w:val="22"/>
          <w:szCs w:val="22"/>
        </w:rPr>
        <w:t xml:space="preserve">e </w:t>
      </w:r>
      <w:r w:rsidR="00620EF8" w:rsidRPr="00CC203C">
        <w:rPr>
          <w:sz w:val="22"/>
          <w:szCs w:val="22"/>
        </w:rPr>
        <w:t>pozem</w:t>
      </w:r>
      <w:r w:rsidR="00F2098A">
        <w:rPr>
          <w:sz w:val="22"/>
          <w:szCs w:val="22"/>
        </w:rPr>
        <w:t>e</w:t>
      </w:r>
      <w:r w:rsidR="00620EF8" w:rsidRPr="00CC203C">
        <w:rPr>
          <w:sz w:val="22"/>
          <w:szCs w:val="22"/>
        </w:rPr>
        <w:t xml:space="preserve">k </w:t>
      </w:r>
      <w:r w:rsidR="00387E60">
        <w:rPr>
          <w:sz w:val="22"/>
          <w:szCs w:val="22"/>
        </w:rPr>
        <w:t>specifikovaný</w:t>
      </w:r>
      <w:r w:rsidR="00620EF8" w:rsidRPr="00CC203C">
        <w:rPr>
          <w:sz w:val="22"/>
          <w:szCs w:val="22"/>
        </w:rPr>
        <w:t xml:space="preserve"> v čl. I. bod 1</w:t>
      </w:r>
      <w:r w:rsidR="00620EF8" w:rsidRPr="00182327">
        <w:rPr>
          <w:sz w:val="22"/>
          <w:szCs w:val="22"/>
        </w:rPr>
        <w:t xml:space="preserve">. této smlouvy </w:t>
      </w:r>
      <w:r w:rsidR="00D86C09" w:rsidRPr="00182327">
        <w:rPr>
          <w:sz w:val="22"/>
          <w:szCs w:val="22"/>
        </w:rPr>
        <w:t>(dále jen „</w:t>
      </w:r>
      <w:r w:rsidR="00D86C09" w:rsidRPr="00BD44FE">
        <w:rPr>
          <w:b/>
          <w:sz w:val="22"/>
          <w:szCs w:val="22"/>
        </w:rPr>
        <w:t>pozemek</w:t>
      </w:r>
      <w:r w:rsidR="00D86C09" w:rsidRPr="00182327">
        <w:rPr>
          <w:sz w:val="22"/>
          <w:szCs w:val="22"/>
        </w:rPr>
        <w:t xml:space="preserve">“) </w:t>
      </w:r>
      <w:r w:rsidR="00387E60" w:rsidRPr="00182327">
        <w:rPr>
          <w:sz w:val="22"/>
          <w:szCs w:val="22"/>
        </w:rPr>
        <w:t>vyjmut z užívání Nájemcem dle Nájemní smlouvy a bude</w:t>
      </w:r>
      <w:r w:rsidR="00620EF8" w:rsidRPr="00182327">
        <w:rPr>
          <w:sz w:val="22"/>
          <w:szCs w:val="22"/>
        </w:rPr>
        <w:t xml:space="preserve"> </w:t>
      </w:r>
      <w:r w:rsidR="00827AFB" w:rsidRPr="00182327">
        <w:rPr>
          <w:sz w:val="22"/>
          <w:szCs w:val="22"/>
        </w:rPr>
        <w:t xml:space="preserve">na základě této smlouvy </w:t>
      </w:r>
      <w:r w:rsidR="00676BD3" w:rsidRPr="00182327">
        <w:rPr>
          <w:sz w:val="22"/>
          <w:szCs w:val="22"/>
        </w:rPr>
        <w:t xml:space="preserve">dočasně </w:t>
      </w:r>
      <w:r w:rsidR="00620EF8" w:rsidRPr="00182327">
        <w:rPr>
          <w:sz w:val="22"/>
          <w:szCs w:val="22"/>
        </w:rPr>
        <w:t>užív</w:t>
      </w:r>
      <w:r w:rsidR="00387E60" w:rsidRPr="00182327">
        <w:rPr>
          <w:sz w:val="22"/>
          <w:szCs w:val="22"/>
        </w:rPr>
        <w:t>án</w:t>
      </w:r>
      <w:r w:rsidR="00620EF8" w:rsidRPr="00182327">
        <w:rPr>
          <w:sz w:val="22"/>
          <w:szCs w:val="22"/>
        </w:rPr>
        <w:t xml:space="preserve"> výhradně Investor</w:t>
      </w:r>
      <w:r w:rsidR="00387E60" w:rsidRPr="00182327">
        <w:rPr>
          <w:sz w:val="22"/>
          <w:szCs w:val="22"/>
        </w:rPr>
        <w:t>em</w:t>
      </w:r>
      <w:r w:rsidR="008D7167">
        <w:rPr>
          <w:sz w:val="22"/>
          <w:szCs w:val="22"/>
        </w:rPr>
        <w:t xml:space="preserve"> stavby pro SO </w:t>
      </w:r>
      <w:r w:rsidR="008D7167" w:rsidRPr="008D7167">
        <w:rPr>
          <w:sz w:val="22"/>
          <w:szCs w:val="22"/>
          <w:highlight w:val="yellow"/>
        </w:rPr>
        <w:t>…………</w:t>
      </w:r>
      <w:proofErr w:type="gramStart"/>
      <w:r w:rsidR="008D7167" w:rsidRPr="008D7167">
        <w:rPr>
          <w:sz w:val="22"/>
          <w:szCs w:val="22"/>
          <w:highlight w:val="yellow"/>
        </w:rPr>
        <w:t>….</w:t>
      </w:r>
      <w:r w:rsidR="00B05189" w:rsidRPr="008D7167">
        <w:rPr>
          <w:sz w:val="22"/>
          <w:szCs w:val="22"/>
          <w:highlight w:val="yellow"/>
        </w:rPr>
        <w:t>.</w:t>
      </w:r>
      <w:r w:rsidR="00B05189" w:rsidRPr="00182327">
        <w:rPr>
          <w:sz w:val="22"/>
          <w:szCs w:val="22"/>
        </w:rPr>
        <w:t xml:space="preserve"> Rozsah</w:t>
      </w:r>
      <w:proofErr w:type="gramEnd"/>
      <w:r w:rsidR="00B05189" w:rsidRPr="00182327">
        <w:rPr>
          <w:sz w:val="22"/>
          <w:szCs w:val="22"/>
        </w:rPr>
        <w:t xml:space="preserve"> </w:t>
      </w:r>
      <w:r w:rsidR="00F8170F">
        <w:rPr>
          <w:sz w:val="22"/>
          <w:szCs w:val="22"/>
        </w:rPr>
        <w:t xml:space="preserve">dočasného </w:t>
      </w:r>
      <w:r w:rsidR="00B05189" w:rsidRPr="00182327">
        <w:rPr>
          <w:sz w:val="22"/>
          <w:szCs w:val="22"/>
        </w:rPr>
        <w:t>záboru pozemku je vymezen situačním plánem, který je nedílnou součástí této</w:t>
      </w:r>
      <w:r w:rsidR="00B05189" w:rsidRPr="00620EF8">
        <w:rPr>
          <w:sz w:val="22"/>
          <w:szCs w:val="22"/>
        </w:rPr>
        <w:t xml:space="preserve"> smlouvy</w:t>
      </w:r>
      <w:r w:rsidR="00B05189">
        <w:rPr>
          <w:sz w:val="22"/>
          <w:szCs w:val="22"/>
        </w:rPr>
        <w:t>.</w:t>
      </w:r>
    </w:p>
    <w:p w:rsidR="00620EF8" w:rsidRPr="00182327" w:rsidRDefault="00483C59" w:rsidP="00355976">
      <w:pPr>
        <w:pStyle w:val="Odstavecsmlouvy"/>
        <w:jc w:val="both"/>
        <w:rPr>
          <w:sz w:val="22"/>
          <w:szCs w:val="22"/>
        </w:rPr>
      </w:pPr>
      <w:r w:rsidRPr="00620EF8">
        <w:rPr>
          <w:sz w:val="22"/>
          <w:szCs w:val="22"/>
        </w:rPr>
        <w:t xml:space="preserve">Za užívání </w:t>
      </w:r>
      <w:r w:rsidR="00D86C09">
        <w:rPr>
          <w:sz w:val="22"/>
          <w:szCs w:val="22"/>
        </w:rPr>
        <w:t>p</w:t>
      </w:r>
      <w:r w:rsidRPr="00620EF8">
        <w:rPr>
          <w:sz w:val="22"/>
          <w:szCs w:val="22"/>
        </w:rPr>
        <w:t>ozemk</w:t>
      </w:r>
      <w:r w:rsidR="00F2098A">
        <w:rPr>
          <w:sz w:val="22"/>
          <w:szCs w:val="22"/>
        </w:rPr>
        <w:t>u</w:t>
      </w:r>
      <w:r w:rsidRPr="00620EF8">
        <w:rPr>
          <w:sz w:val="22"/>
          <w:szCs w:val="22"/>
        </w:rPr>
        <w:t xml:space="preserve"> Investorem stavby náleží </w:t>
      </w:r>
      <w:r w:rsidR="003B7A68">
        <w:rPr>
          <w:sz w:val="22"/>
          <w:szCs w:val="22"/>
        </w:rPr>
        <w:t xml:space="preserve">Pronajímateli </w:t>
      </w:r>
      <w:r w:rsidRPr="00620EF8">
        <w:rPr>
          <w:sz w:val="22"/>
          <w:szCs w:val="22"/>
        </w:rPr>
        <w:t>náhrada</w:t>
      </w:r>
      <w:r>
        <w:rPr>
          <w:sz w:val="22"/>
          <w:szCs w:val="22"/>
        </w:rPr>
        <w:t>, kterou bude Investor stavby hradit ve výši a způsobem</w:t>
      </w:r>
      <w:r w:rsidR="0042698C">
        <w:rPr>
          <w:sz w:val="22"/>
          <w:szCs w:val="22"/>
        </w:rPr>
        <w:t xml:space="preserve"> tak</w:t>
      </w:r>
      <w:r w:rsidR="00F2098A">
        <w:rPr>
          <w:sz w:val="22"/>
          <w:szCs w:val="22"/>
        </w:rPr>
        <w:t>,</w:t>
      </w:r>
      <w:r w:rsidR="0042698C">
        <w:rPr>
          <w:sz w:val="22"/>
          <w:szCs w:val="22"/>
        </w:rPr>
        <w:t xml:space="preserve"> jak je uvedeno </w:t>
      </w:r>
      <w:r w:rsidRPr="00620EF8">
        <w:rPr>
          <w:sz w:val="22"/>
          <w:szCs w:val="22"/>
        </w:rPr>
        <w:t>v čl. IV. této smlouvy.</w:t>
      </w:r>
      <w:r>
        <w:rPr>
          <w:sz w:val="22"/>
          <w:szCs w:val="22"/>
        </w:rPr>
        <w:t xml:space="preserve"> Investor stavby je</w:t>
      </w:r>
      <w:r w:rsidR="001E2117">
        <w:rPr>
          <w:sz w:val="22"/>
          <w:szCs w:val="22"/>
        </w:rPr>
        <w:t xml:space="preserve"> zároveň</w:t>
      </w:r>
      <w:r>
        <w:rPr>
          <w:sz w:val="22"/>
          <w:szCs w:val="22"/>
        </w:rPr>
        <w:t xml:space="preserve"> povinen </w:t>
      </w:r>
      <w:r w:rsidR="00D86C09">
        <w:rPr>
          <w:sz w:val="22"/>
          <w:szCs w:val="22"/>
        </w:rPr>
        <w:t>pozemek</w:t>
      </w:r>
      <w:r w:rsidR="00F2098A">
        <w:rPr>
          <w:sz w:val="22"/>
          <w:szCs w:val="22"/>
        </w:rPr>
        <w:t xml:space="preserve"> </w:t>
      </w:r>
      <w:r>
        <w:rPr>
          <w:sz w:val="22"/>
          <w:szCs w:val="22"/>
        </w:rPr>
        <w:t>užívat</w:t>
      </w:r>
      <w:r w:rsidRPr="00620EF8">
        <w:rPr>
          <w:sz w:val="22"/>
          <w:szCs w:val="22"/>
        </w:rPr>
        <w:t xml:space="preserve"> </w:t>
      </w:r>
      <w:r w:rsidR="00D8697B" w:rsidRPr="00182327">
        <w:rPr>
          <w:sz w:val="22"/>
          <w:szCs w:val="22"/>
        </w:rPr>
        <w:t xml:space="preserve">výlučně </w:t>
      </w:r>
      <w:r w:rsidRPr="00182327">
        <w:rPr>
          <w:sz w:val="22"/>
          <w:szCs w:val="22"/>
        </w:rPr>
        <w:t>za podmínek uvedených v této smlouvě</w:t>
      </w:r>
      <w:r w:rsidR="00D8697B" w:rsidRPr="00182327">
        <w:rPr>
          <w:sz w:val="22"/>
          <w:szCs w:val="22"/>
        </w:rPr>
        <w:t>,</w:t>
      </w:r>
      <w:r w:rsidRPr="00182327">
        <w:rPr>
          <w:sz w:val="22"/>
          <w:szCs w:val="22"/>
        </w:rPr>
        <w:t xml:space="preserve"> a to za účelem řádné realizace stavby</w:t>
      </w:r>
      <w:r w:rsidR="00FE74F7">
        <w:rPr>
          <w:sz w:val="22"/>
          <w:szCs w:val="22"/>
        </w:rPr>
        <w:t>.</w:t>
      </w:r>
    </w:p>
    <w:p w:rsidR="00EC3694" w:rsidRPr="006944B0" w:rsidRDefault="001F3F48" w:rsidP="006944B0">
      <w:pPr>
        <w:pStyle w:val="Odstavecsmlouvy"/>
        <w:tabs>
          <w:tab w:val="left" w:pos="8647"/>
        </w:tabs>
        <w:jc w:val="both"/>
        <w:rPr>
          <w:sz w:val="22"/>
          <w:szCs w:val="22"/>
        </w:rPr>
      </w:pPr>
      <w:r w:rsidRPr="00182327">
        <w:rPr>
          <w:sz w:val="22"/>
          <w:szCs w:val="22"/>
        </w:rPr>
        <w:t>Smluvní strany se dále dohodly</w:t>
      </w:r>
      <w:r>
        <w:rPr>
          <w:sz w:val="22"/>
          <w:szCs w:val="22"/>
        </w:rPr>
        <w:t xml:space="preserve">, že po ukončení dočasného užívání pozemku Investorem stavby dojde k obnovení nájemního vztahu založeného Nájemní smlouvou v plném rozsahu, </w:t>
      </w:r>
      <w:proofErr w:type="gramStart"/>
      <w:r>
        <w:rPr>
          <w:sz w:val="22"/>
          <w:szCs w:val="22"/>
        </w:rPr>
        <w:t>t</w:t>
      </w:r>
      <w:r w:rsidR="00D86C09">
        <w:rPr>
          <w:sz w:val="22"/>
          <w:szCs w:val="22"/>
        </w:rPr>
        <w:t>zn</w:t>
      </w:r>
      <w:r>
        <w:rPr>
          <w:sz w:val="22"/>
          <w:szCs w:val="22"/>
        </w:rPr>
        <w:t>.</w:t>
      </w:r>
      <w:proofErr w:type="gramEnd"/>
      <w:r>
        <w:rPr>
          <w:sz w:val="22"/>
          <w:szCs w:val="22"/>
        </w:rPr>
        <w:t xml:space="preserve"> </w:t>
      </w:r>
      <w:r w:rsidR="00102D8A">
        <w:rPr>
          <w:sz w:val="22"/>
          <w:szCs w:val="22"/>
        </w:rPr>
        <w:t>p</w:t>
      </w:r>
      <w:r>
        <w:rPr>
          <w:sz w:val="22"/>
          <w:szCs w:val="22"/>
        </w:rPr>
        <w:t>ozemek</w:t>
      </w:r>
      <w:r w:rsidR="00102D8A">
        <w:rPr>
          <w:sz w:val="22"/>
          <w:szCs w:val="22"/>
        </w:rPr>
        <w:t xml:space="preserve"> </w:t>
      </w:r>
      <w:proofErr w:type="gramStart"/>
      <w:r w:rsidRPr="00F8170F">
        <w:rPr>
          <w:sz w:val="22"/>
          <w:szCs w:val="22"/>
        </w:rPr>
        <w:t>bude</w:t>
      </w:r>
      <w:proofErr w:type="gramEnd"/>
      <w:r w:rsidRPr="00F8170F">
        <w:rPr>
          <w:sz w:val="22"/>
          <w:szCs w:val="22"/>
        </w:rPr>
        <w:t xml:space="preserve"> nadále oprávněn užívat</w:t>
      </w:r>
      <w:r w:rsidR="00B23C12" w:rsidRPr="00F8170F">
        <w:rPr>
          <w:sz w:val="22"/>
          <w:szCs w:val="22"/>
        </w:rPr>
        <w:t xml:space="preserve"> Nájemce.</w:t>
      </w:r>
      <w:r w:rsidRPr="00F8170F">
        <w:rPr>
          <w:sz w:val="22"/>
          <w:szCs w:val="22"/>
        </w:rPr>
        <w:t xml:space="preserve"> </w:t>
      </w:r>
    </w:p>
    <w:p w:rsidR="00097CF4" w:rsidRPr="00F8170F" w:rsidRDefault="00097CF4" w:rsidP="006944B0">
      <w:pPr>
        <w:pStyle w:val="slolnkusmlouvy"/>
        <w:ind w:left="5103" w:hanging="425"/>
        <w:jc w:val="both"/>
        <w:rPr>
          <w:sz w:val="22"/>
          <w:szCs w:val="22"/>
        </w:rPr>
      </w:pPr>
    </w:p>
    <w:p w:rsidR="00F8170F" w:rsidRDefault="00D81A09" w:rsidP="00F8170F">
      <w:pPr>
        <w:pStyle w:val="NzevlnkuSOD"/>
        <w:rPr>
          <w:sz w:val="22"/>
          <w:szCs w:val="22"/>
        </w:rPr>
      </w:pPr>
      <w:r w:rsidRPr="00F8170F">
        <w:rPr>
          <w:sz w:val="22"/>
          <w:szCs w:val="22"/>
        </w:rPr>
        <w:t xml:space="preserve">Doba trvání </w:t>
      </w:r>
      <w:r w:rsidR="001F10F7" w:rsidRPr="00F8170F">
        <w:rPr>
          <w:sz w:val="22"/>
          <w:szCs w:val="22"/>
        </w:rPr>
        <w:t>dočasného užívání</w:t>
      </w:r>
    </w:p>
    <w:p w:rsidR="002240BF" w:rsidRPr="00EC3694" w:rsidRDefault="00EC3694" w:rsidP="00EC3694">
      <w:pPr>
        <w:pStyle w:val="Odstavecsmlouvy"/>
        <w:jc w:val="both"/>
        <w:rPr>
          <w:sz w:val="22"/>
          <w:szCs w:val="22"/>
        </w:rPr>
      </w:pPr>
      <w:r w:rsidRPr="00EC3694">
        <w:rPr>
          <w:sz w:val="22"/>
          <w:szCs w:val="22"/>
        </w:rPr>
        <w:t xml:space="preserve">Nájemní vztah založený touto Smlouvou se s ohledem na zemědělský pachtovní rok uzavírá na dobu určitou, a to v souladu s § 2339 odst. 2 zák. č. 89/2012 Sb. </w:t>
      </w:r>
      <w:r w:rsidRPr="00EC3694">
        <w:rPr>
          <w:b/>
          <w:sz w:val="22"/>
          <w:szCs w:val="22"/>
        </w:rPr>
        <w:t>ode dne 1. října běžného roku do 30. září hospodářského roku, v němž dojde k ukončení stavby</w:t>
      </w:r>
      <w:r w:rsidRPr="00EC3694">
        <w:rPr>
          <w:sz w:val="22"/>
          <w:szCs w:val="22"/>
        </w:rPr>
        <w:t xml:space="preserve">, tj. do právní moci kolaudačního rozhodnutí a/nebo dokumentu, jenž kolaudační rozhodnutí ke stavbě dle předpisů stavebního práva nahrazuje. Hospodářský rok trvá od </w:t>
      </w:r>
      <w:proofErr w:type="gramStart"/>
      <w:r w:rsidRPr="00EC3694">
        <w:rPr>
          <w:sz w:val="22"/>
          <w:szCs w:val="22"/>
        </w:rPr>
        <w:t>1.10. do</w:t>
      </w:r>
      <w:proofErr w:type="gramEnd"/>
      <w:r w:rsidRPr="00EC3694">
        <w:rPr>
          <w:sz w:val="22"/>
          <w:szCs w:val="22"/>
        </w:rPr>
        <w:t xml:space="preserve"> 30.9.</w:t>
      </w:r>
    </w:p>
    <w:p w:rsidR="002240BF" w:rsidRPr="00FB2D26" w:rsidRDefault="002240BF" w:rsidP="002240BF">
      <w:pPr>
        <w:pStyle w:val="Odstavecsmlouvy"/>
        <w:jc w:val="both"/>
        <w:rPr>
          <w:sz w:val="22"/>
          <w:szCs w:val="22"/>
        </w:rPr>
      </w:pPr>
      <w:r w:rsidRPr="009C7ADE">
        <w:rPr>
          <w:sz w:val="22"/>
          <w:szCs w:val="22"/>
        </w:rPr>
        <w:t xml:space="preserve">Protokolární předání </w:t>
      </w:r>
      <w:r w:rsidRPr="00FB2D26">
        <w:rPr>
          <w:sz w:val="22"/>
          <w:szCs w:val="22"/>
        </w:rPr>
        <w:t xml:space="preserve">bude uskutečněno nejpozději do </w:t>
      </w:r>
      <w:r w:rsidRPr="00FB2D26">
        <w:rPr>
          <w:b/>
          <w:sz w:val="22"/>
          <w:szCs w:val="22"/>
        </w:rPr>
        <w:t>dvou</w:t>
      </w:r>
      <w:r w:rsidRPr="00FB2D26">
        <w:rPr>
          <w:sz w:val="22"/>
          <w:szCs w:val="22"/>
        </w:rPr>
        <w:t xml:space="preserve"> měsíců po ukončení </w:t>
      </w:r>
      <w:r w:rsidR="00F8170F">
        <w:rPr>
          <w:sz w:val="22"/>
          <w:szCs w:val="22"/>
        </w:rPr>
        <w:t>skutečného užívání pozemku</w:t>
      </w:r>
      <w:r w:rsidRPr="00FB2D26">
        <w:rPr>
          <w:sz w:val="22"/>
          <w:szCs w:val="22"/>
        </w:rPr>
        <w:t xml:space="preserve"> </w:t>
      </w:r>
      <w:r w:rsidR="00F8170F">
        <w:rPr>
          <w:sz w:val="22"/>
          <w:szCs w:val="22"/>
        </w:rPr>
        <w:t>pro účely specifikované v č</w:t>
      </w:r>
      <w:r w:rsidR="007249CA">
        <w:rPr>
          <w:sz w:val="22"/>
          <w:szCs w:val="22"/>
        </w:rPr>
        <w:t>l</w:t>
      </w:r>
      <w:r w:rsidR="00F8170F">
        <w:rPr>
          <w:sz w:val="22"/>
          <w:szCs w:val="22"/>
        </w:rPr>
        <w:t>. II. bod 2.</w:t>
      </w:r>
      <w:r w:rsidRPr="00FB2D26">
        <w:rPr>
          <w:sz w:val="22"/>
          <w:szCs w:val="22"/>
        </w:rPr>
        <w:t xml:space="preserve"> </w:t>
      </w:r>
    </w:p>
    <w:p w:rsidR="00B05189" w:rsidRDefault="00204CC0" w:rsidP="00B05189">
      <w:pPr>
        <w:numPr>
          <w:ilvl w:val="1"/>
          <w:numId w:val="26"/>
        </w:numPr>
        <w:spacing w:line="276" w:lineRule="auto"/>
        <w:outlineLvl w:val="1"/>
        <w:rPr>
          <w:sz w:val="22"/>
          <w:szCs w:val="22"/>
        </w:rPr>
      </w:pPr>
      <w:r w:rsidRPr="001A0533">
        <w:rPr>
          <w:sz w:val="22"/>
          <w:szCs w:val="22"/>
        </w:rPr>
        <w:t xml:space="preserve">Smluvní strany se dohodly, že </w:t>
      </w:r>
      <w:proofErr w:type="spellStart"/>
      <w:r w:rsidRPr="001A0533">
        <w:rPr>
          <w:sz w:val="22"/>
          <w:szCs w:val="22"/>
        </w:rPr>
        <w:t>ust</w:t>
      </w:r>
      <w:proofErr w:type="spellEnd"/>
      <w:r w:rsidRPr="001A0533">
        <w:rPr>
          <w:sz w:val="22"/>
          <w:szCs w:val="22"/>
        </w:rPr>
        <w:t>. § 2230 odst. 1 zák. č. 89/2012 Sb. se pro jejich smluvní vztah nepoužije</w:t>
      </w:r>
      <w:r w:rsidR="00F60693">
        <w:rPr>
          <w:sz w:val="22"/>
          <w:szCs w:val="22"/>
        </w:rPr>
        <w:t>.</w:t>
      </w:r>
    </w:p>
    <w:p w:rsidR="00D81A09" w:rsidRPr="00620EF8" w:rsidRDefault="00D81A09" w:rsidP="00FB2D26">
      <w:pPr>
        <w:pStyle w:val="slolnkusmlouvy"/>
        <w:ind w:hanging="1985"/>
        <w:jc w:val="left"/>
        <w:rPr>
          <w:sz w:val="22"/>
          <w:szCs w:val="22"/>
        </w:rPr>
      </w:pPr>
    </w:p>
    <w:p w:rsidR="00D81A09" w:rsidRPr="00620EF8" w:rsidRDefault="00D81A09" w:rsidP="00126F22">
      <w:pPr>
        <w:pStyle w:val="NzevlnkuSOD"/>
        <w:rPr>
          <w:sz w:val="22"/>
          <w:szCs w:val="22"/>
        </w:rPr>
      </w:pPr>
      <w:r w:rsidRPr="00620EF8">
        <w:rPr>
          <w:sz w:val="22"/>
          <w:szCs w:val="22"/>
        </w:rPr>
        <w:t xml:space="preserve">Výše a splatnost </w:t>
      </w:r>
      <w:r w:rsidR="00231B10">
        <w:rPr>
          <w:sz w:val="22"/>
          <w:szCs w:val="22"/>
        </w:rPr>
        <w:t>N</w:t>
      </w:r>
      <w:r w:rsidR="001F10F7">
        <w:rPr>
          <w:sz w:val="22"/>
          <w:szCs w:val="22"/>
        </w:rPr>
        <w:t>áhrady, způsob její</w:t>
      </w:r>
      <w:r w:rsidRPr="00620EF8">
        <w:rPr>
          <w:sz w:val="22"/>
          <w:szCs w:val="22"/>
        </w:rPr>
        <w:t xml:space="preserve"> úhrady</w:t>
      </w:r>
    </w:p>
    <w:p w:rsidR="00FE21F6" w:rsidRPr="002B603B" w:rsidRDefault="001F10F7" w:rsidP="00292EB6">
      <w:pPr>
        <w:pStyle w:val="Odstavecsmlouvy"/>
        <w:jc w:val="both"/>
        <w:rPr>
          <w:sz w:val="22"/>
          <w:szCs w:val="22"/>
        </w:rPr>
      </w:pPr>
      <w:r w:rsidRPr="00292EB6">
        <w:rPr>
          <w:sz w:val="22"/>
          <w:szCs w:val="22"/>
        </w:rPr>
        <w:lastRenderedPageBreak/>
        <w:t>Náhrada</w:t>
      </w:r>
      <w:r w:rsidR="00FE21F6" w:rsidRPr="00292EB6">
        <w:rPr>
          <w:sz w:val="22"/>
          <w:szCs w:val="22"/>
        </w:rPr>
        <w:t xml:space="preserve"> </w:t>
      </w:r>
      <w:r w:rsidR="00C6483E" w:rsidRPr="00292EB6">
        <w:rPr>
          <w:sz w:val="22"/>
          <w:szCs w:val="22"/>
        </w:rPr>
        <w:t xml:space="preserve">za </w:t>
      </w:r>
      <w:r w:rsidR="00483C59" w:rsidRPr="00292EB6">
        <w:rPr>
          <w:sz w:val="22"/>
          <w:szCs w:val="22"/>
        </w:rPr>
        <w:t xml:space="preserve">užívání </w:t>
      </w:r>
      <w:r w:rsidR="00D86C09" w:rsidRPr="00292EB6">
        <w:rPr>
          <w:sz w:val="22"/>
          <w:szCs w:val="22"/>
        </w:rPr>
        <w:t>pozemku</w:t>
      </w:r>
      <w:r w:rsidR="00483C59" w:rsidRPr="00292EB6">
        <w:rPr>
          <w:sz w:val="22"/>
          <w:szCs w:val="22"/>
        </w:rPr>
        <w:t xml:space="preserve"> Investorem stavby</w:t>
      </w:r>
      <w:r w:rsidR="00231B10" w:rsidRPr="00292EB6">
        <w:rPr>
          <w:sz w:val="22"/>
          <w:szCs w:val="22"/>
        </w:rPr>
        <w:t xml:space="preserve"> (dále jen</w:t>
      </w:r>
      <w:r w:rsidR="00F2098A" w:rsidRPr="00292EB6">
        <w:rPr>
          <w:sz w:val="22"/>
          <w:szCs w:val="22"/>
        </w:rPr>
        <w:t xml:space="preserve"> „</w:t>
      </w:r>
      <w:r w:rsidRPr="00292EB6">
        <w:rPr>
          <w:b/>
          <w:sz w:val="22"/>
          <w:szCs w:val="22"/>
        </w:rPr>
        <w:t>Náhrada</w:t>
      </w:r>
      <w:r w:rsidR="00F2098A" w:rsidRPr="00292EB6">
        <w:rPr>
          <w:sz w:val="22"/>
          <w:szCs w:val="22"/>
        </w:rPr>
        <w:t>“</w:t>
      </w:r>
      <w:r w:rsidR="00231B10" w:rsidRPr="00292EB6">
        <w:rPr>
          <w:sz w:val="22"/>
          <w:szCs w:val="22"/>
        </w:rPr>
        <w:t>)</w:t>
      </w:r>
      <w:r w:rsidR="00C6483E" w:rsidRPr="00292EB6">
        <w:rPr>
          <w:sz w:val="22"/>
          <w:szCs w:val="22"/>
        </w:rPr>
        <w:t xml:space="preserve"> se sjednává </w:t>
      </w:r>
      <w:r w:rsidR="00E5377C" w:rsidRPr="00292EB6">
        <w:rPr>
          <w:sz w:val="22"/>
          <w:szCs w:val="22"/>
        </w:rPr>
        <w:br/>
      </w:r>
      <w:r w:rsidR="00C6483E" w:rsidRPr="00292EB6">
        <w:rPr>
          <w:sz w:val="22"/>
          <w:szCs w:val="22"/>
        </w:rPr>
        <w:t>ve výši</w:t>
      </w:r>
      <w:r w:rsidR="00E5377C" w:rsidRPr="00292EB6">
        <w:rPr>
          <w:sz w:val="22"/>
          <w:szCs w:val="22"/>
        </w:rPr>
        <w:t xml:space="preserve"> </w:t>
      </w:r>
      <w:r w:rsidR="008D7167" w:rsidRPr="008D7167">
        <w:rPr>
          <w:sz w:val="22"/>
          <w:szCs w:val="22"/>
          <w:highlight w:val="yellow"/>
        </w:rPr>
        <w:t>…</w:t>
      </w:r>
      <w:r w:rsidR="00763817" w:rsidRPr="00292EB6">
        <w:rPr>
          <w:sz w:val="22"/>
          <w:szCs w:val="22"/>
        </w:rPr>
        <w:t>,-</w:t>
      </w:r>
      <w:r w:rsidR="00FE21F6" w:rsidRPr="00292EB6">
        <w:rPr>
          <w:sz w:val="22"/>
          <w:szCs w:val="22"/>
        </w:rPr>
        <w:t xml:space="preserve"> Kč/m</w:t>
      </w:r>
      <w:r w:rsidR="00FE21F6" w:rsidRPr="00292EB6">
        <w:rPr>
          <w:sz w:val="22"/>
          <w:szCs w:val="22"/>
          <w:vertAlign w:val="superscript"/>
        </w:rPr>
        <w:t>2</w:t>
      </w:r>
      <w:r w:rsidR="00FE21F6" w:rsidRPr="00292EB6">
        <w:rPr>
          <w:sz w:val="22"/>
          <w:szCs w:val="22"/>
        </w:rPr>
        <w:t>/rok</w:t>
      </w:r>
      <w:r w:rsidR="005403A3" w:rsidRPr="00292EB6">
        <w:rPr>
          <w:sz w:val="22"/>
          <w:szCs w:val="22"/>
        </w:rPr>
        <w:t xml:space="preserve">, a to dle </w:t>
      </w:r>
      <w:r w:rsidR="002B603B" w:rsidRPr="00292EB6">
        <w:rPr>
          <w:sz w:val="22"/>
          <w:szCs w:val="22"/>
        </w:rPr>
        <w:t xml:space="preserve">Výměru Ministerstva financí č. </w:t>
      </w:r>
      <w:r w:rsidR="008D7167" w:rsidRPr="008D7167">
        <w:rPr>
          <w:sz w:val="22"/>
          <w:szCs w:val="22"/>
          <w:highlight w:val="yellow"/>
        </w:rPr>
        <w:t>………….</w:t>
      </w:r>
      <w:r w:rsidR="002B603B" w:rsidRPr="00292EB6">
        <w:rPr>
          <w:sz w:val="22"/>
          <w:szCs w:val="22"/>
        </w:rPr>
        <w:t xml:space="preserve"> </w:t>
      </w:r>
      <w:proofErr w:type="gramStart"/>
      <w:r w:rsidR="002B603B" w:rsidRPr="00292EB6">
        <w:rPr>
          <w:sz w:val="22"/>
          <w:szCs w:val="22"/>
        </w:rPr>
        <w:t>ze</w:t>
      </w:r>
      <w:proofErr w:type="gramEnd"/>
      <w:r w:rsidR="002B603B" w:rsidRPr="00292EB6">
        <w:rPr>
          <w:sz w:val="22"/>
          <w:szCs w:val="22"/>
        </w:rPr>
        <w:t xml:space="preserve"> dne </w:t>
      </w:r>
      <w:r w:rsidR="008D7167" w:rsidRPr="008D7167">
        <w:rPr>
          <w:sz w:val="22"/>
          <w:szCs w:val="22"/>
          <w:highlight w:val="yellow"/>
        </w:rPr>
        <w:t>……………</w:t>
      </w:r>
      <w:r w:rsidR="002B603B" w:rsidRPr="00292EB6">
        <w:rPr>
          <w:sz w:val="22"/>
          <w:szCs w:val="22"/>
        </w:rPr>
        <w:t xml:space="preserve">, </w:t>
      </w:r>
      <w:r w:rsidR="00FE74F7" w:rsidRPr="00D63E5E">
        <w:rPr>
          <w:szCs w:val="24"/>
        </w:rPr>
        <w:t xml:space="preserve">tj. celkem </w:t>
      </w:r>
      <w:r w:rsidR="008D7167" w:rsidRPr="008D7167">
        <w:rPr>
          <w:b/>
          <w:szCs w:val="24"/>
          <w:highlight w:val="yellow"/>
        </w:rPr>
        <w:t>……………</w:t>
      </w:r>
      <w:r w:rsidR="00FE74F7" w:rsidRPr="00D63E5E">
        <w:rPr>
          <w:b/>
          <w:szCs w:val="24"/>
        </w:rPr>
        <w:t>,- Kč za jeden rok</w:t>
      </w:r>
      <w:r w:rsidR="00FE74F7" w:rsidRPr="00D63E5E">
        <w:rPr>
          <w:szCs w:val="24"/>
        </w:rPr>
        <w:t xml:space="preserve"> (slovy </w:t>
      </w:r>
      <w:r w:rsidR="008D7167">
        <w:rPr>
          <w:szCs w:val="24"/>
        </w:rPr>
        <w:t>……………</w:t>
      </w:r>
      <w:r w:rsidR="00FE74F7" w:rsidRPr="00D63E5E">
        <w:rPr>
          <w:szCs w:val="24"/>
        </w:rPr>
        <w:t xml:space="preserve"> Kč).</w:t>
      </w:r>
      <w:r w:rsidR="002B603B" w:rsidRPr="00292EB6">
        <w:rPr>
          <w:sz w:val="22"/>
          <w:szCs w:val="22"/>
        </w:rPr>
        <w:t xml:space="preserve"> Pro</w:t>
      </w:r>
      <w:r w:rsidR="002B603B" w:rsidRPr="002B603B">
        <w:rPr>
          <w:sz w:val="22"/>
          <w:szCs w:val="22"/>
        </w:rPr>
        <w:t xml:space="preserve"> vyloučení všech pochybností smluvní strany prohlašují, že takto </w:t>
      </w:r>
      <w:r w:rsidR="002B603B" w:rsidRPr="00330629">
        <w:rPr>
          <w:sz w:val="22"/>
          <w:szCs w:val="22"/>
        </w:rPr>
        <w:t>stanovené nájemné pova</w:t>
      </w:r>
      <w:r w:rsidR="006739AE" w:rsidRPr="00330629">
        <w:rPr>
          <w:sz w:val="22"/>
          <w:szCs w:val="22"/>
        </w:rPr>
        <w:t>žují za přiměřené a dostatečné</w:t>
      </w:r>
      <w:r w:rsidR="003B7A68" w:rsidRPr="00330629">
        <w:rPr>
          <w:sz w:val="22"/>
          <w:szCs w:val="22"/>
        </w:rPr>
        <w:t xml:space="preserve"> a </w:t>
      </w:r>
      <w:r w:rsidR="00330629" w:rsidRPr="00330629">
        <w:rPr>
          <w:sz w:val="22"/>
          <w:szCs w:val="22"/>
        </w:rPr>
        <w:t xml:space="preserve">Náhrada </w:t>
      </w:r>
      <w:r w:rsidR="003B7A68" w:rsidRPr="00330629">
        <w:rPr>
          <w:sz w:val="22"/>
          <w:szCs w:val="22"/>
        </w:rPr>
        <w:t>bude Investorem stavby hrazena</w:t>
      </w:r>
      <w:r w:rsidR="00330629">
        <w:rPr>
          <w:sz w:val="22"/>
          <w:szCs w:val="22"/>
        </w:rPr>
        <w:t xml:space="preserve"> </w:t>
      </w:r>
      <w:r w:rsidR="006F45B1" w:rsidRPr="002B603B">
        <w:rPr>
          <w:sz w:val="22"/>
          <w:szCs w:val="22"/>
        </w:rPr>
        <w:t xml:space="preserve">Pronajímateli </w:t>
      </w:r>
      <w:r w:rsidR="003B7A68" w:rsidRPr="002B603B">
        <w:rPr>
          <w:sz w:val="22"/>
          <w:szCs w:val="22"/>
        </w:rPr>
        <w:t xml:space="preserve">způsobem dle čl. IV. odst. </w:t>
      </w:r>
      <w:r w:rsidR="00EB064C" w:rsidRPr="002B603B">
        <w:rPr>
          <w:sz w:val="22"/>
          <w:szCs w:val="22"/>
        </w:rPr>
        <w:t xml:space="preserve">2, </w:t>
      </w:r>
      <w:r w:rsidR="003B7A68" w:rsidRPr="002B603B">
        <w:rPr>
          <w:sz w:val="22"/>
          <w:szCs w:val="22"/>
        </w:rPr>
        <w:t xml:space="preserve">3 a 4 této </w:t>
      </w:r>
      <w:r w:rsidR="006F45B1" w:rsidRPr="002B603B">
        <w:rPr>
          <w:sz w:val="22"/>
          <w:szCs w:val="22"/>
        </w:rPr>
        <w:t>s</w:t>
      </w:r>
      <w:r w:rsidR="003B7A68" w:rsidRPr="002B603B">
        <w:rPr>
          <w:sz w:val="22"/>
          <w:szCs w:val="22"/>
        </w:rPr>
        <w:t>mlouvy.</w:t>
      </w:r>
    </w:p>
    <w:p w:rsidR="00FE21F6" w:rsidRPr="003B7A68" w:rsidRDefault="001F10F7" w:rsidP="00641505">
      <w:pPr>
        <w:pStyle w:val="Odstavecsmlouvy"/>
        <w:jc w:val="both"/>
        <w:rPr>
          <w:sz w:val="22"/>
          <w:szCs w:val="22"/>
        </w:rPr>
      </w:pPr>
      <w:r w:rsidRPr="003B7A68">
        <w:rPr>
          <w:sz w:val="22"/>
          <w:szCs w:val="22"/>
        </w:rPr>
        <w:t>Náhrada</w:t>
      </w:r>
      <w:r w:rsidR="00FE21F6" w:rsidRPr="003B7A68">
        <w:rPr>
          <w:sz w:val="22"/>
          <w:szCs w:val="22"/>
        </w:rPr>
        <w:t xml:space="preserve"> </w:t>
      </w:r>
      <w:r w:rsidR="00B43129" w:rsidRPr="002058BC">
        <w:rPr>
          <w:sz w:val="22"/>
          <w:szCs w:val="22"/>
        </w:rPr>
        <w:t xml:space="preserve">za </w:t>
      </w:r>
      <w:r w:rsidR="0073710F" w:rsidRPr="002058BC">
        <w:rPr>
          <w:sz w:val="22"/>
          <w:szCs w:val="22"/>
        </w:rPr>
        <w:t xml:space="preserve">příslušný </w:t>
      </w:r>
      <w:r w:rsidR="002058BC">
        <w:rPr>
          <w:sz w:val="22"/>
          <w:szCs w:val="22"/>
        </w:rPr>
        <w:t xml:space="preserve">kalendářní </w:t>
      </w:r>
      <w:r w:rsidR="0073710F" w:rsidRPr="002058BC">
        <w:rPr>
          <w:sz w:val="22"/>
          <w:szCs w:val="22"/>
        </w:rPr>
        <w:t xml:space="preserve">rok </w:t>
      </w:r>
      <w:r w:rsidRPr="002058BC">
        <w:rPr>
          <w:sz w:val="22"/>
          <w:szCs w:val="22"/>
        </w:rPr>
        <w:t>bude hrazena</w:t>
      </w:r>
      <w:r w:rsidR="00FE21F6" w:rsidRPr="002058BC">
        <w:rPr>
          <w:sz w:val="22"/>
          <w:szCs w:val="22"/>
        </w:rPr>
        <w:t xml:space="preserve"> </w:t>
      </w:r>
      <w:r w:rsidR="00E540EC" w:rsidRPr="002058BC">
        <w:rPr>
          <w:sz w:val="22"/>
          <w:szCs w:val="22"/>
        </w:rPr>
        <w:t>vždy</w:t>
      </w:r>
      <w:r w:rsidR="00E540EC" w:rsidRPr="003B7A68">
        <w:rPr>
          <w:sz w:val="22"/>
          <w:szCs w:val="22"/>
        </w:rPr>
        <w:t xml:space="preserve"> </w:t>
      </w:r>
      <w:r w:rsidR="0073710F" w:rsidRPr="003B7A68">
        <w:rPr>
          <w:sz w:val="22"/>
          <w:szCs w:val="22"/>
        </w:rPr>
        <w:t>k 31.</w:t>
      </w:r>
      <w:r w:rsidR="00CC203C" w:rsidRPr="003B7A68">
        <w:rPr>
          <w:sz w:val="22"/>
          <w:szCs w:val="22"/>
        </w:rPr>
        <w:t xml:space="preserve"> </w:t>
      </w:r>
      <w:r w:rsidR="0073710F" w:rsidRPr="003B7A68">
        <w:rPr>
          <w:sz w:val="22"/>
          <w:szCs w:val="22"/>
        </w:rPr>
        <w:t>12. příslušného roku.</w:t>
      </w:r>
      <w:r w:rsidR="00F97727" w:rsidRPr="003B7A68">
        <w:rPr>
          <w:sz w:val="22"/>
          <w:szCs w:val="22"/>
        </w:rPr>
        <w:t xml:space="preserve"> </w:t>
      </w:r>
    </w:p>
    <w:p w:rsidR="002B603B" w:rsidRDefault="00620805" w:rsidP="002B603B">
      <w:pPr>
        <w:pStyle w:val="Odstavecsmlouvy"/>
        <w:spacing w:before="120" w:after="0" w:line="240" w:lineRule="auto"/>
        <w:ind w:left="357" w:hanging="357"/>
        <w:jc w:val="both"/>
        <w:rPr>
          <w:sz w:val="22"/>
          <w:szCs w:val="22"/>
        </w:rPr>
      </w:pPr>
      <w:r w:rsidRPr="002C6AA9">
        <w:rPr>
          <w:sz w:val="22"/>
          <w:szCs w:val="22"/>
        </w:rPr>
        <w:t xml:space="preserve">Náhrada bude </w:t>
      </w:r>
      <w:r w:rsidR="000973B4" w:rsidRPr="002C6AA9">
        <w:rPr>
          <w:sz w:val="22"/>
          <w:szCs w:val="22"/>
        </w:rPr>
        <w:t>Pronajímatel</w:t>
      </w:r>
      <w:r w:rsidRPr="002C6AA9">
        <w:rPr>
          <w:sz w:val="22"/>
          <w:szCs w:val="22"/>
        </w:rPr>
        <w:t>i</w:t>
      </w:r>
      <w:r w:rsidR="000973B4" w:rsidRPr="002C6AA9">
        <w:rPr>
          <w:sz w:val="22"/>
          <w:szCs w:val="22"/>
        </w:rPr>
        <w:t xml:space="preserve"> </w:t>
      </w:r>
      <w:r w:rsidRPr="002C6AA9">
        <w:rPr>
          <w:sz w:val="22"/>
          <w:szCs w:val="22"/>
        </w:rPr>
        <w:t xml:space="preserve">hrazena bezhotovostním převodem, a to dle </w:t>
      </w:r>
      <w:r w:rsidR="002B603B">
        <w:rPr>
          <w:sz w:val="22"/>
          <w:szCs w:val="22"/>
        </w:rPr>
        <w:t>následujícího určení:</w:t>
      </w:r>
    </w:p>
    <w:p w:rsidR="00620805" w:rsidRDefault="00620805" w:rsidP="002B603B">
      <w:pPr>
        <w:pStyle w:val="Odstavecsmlouvy"/>
        <w:numPr>
          <w:ilvl w:val="0"/>
          <w:numId w:val="31"/>
        </w:numPr>
        <w:spacing w:before="120" w:after="0" w:line="360" w:lineRule="auto"/>
        <w:ind w:left="1139" w:hanging="357"/>
        <w:jc w:val="both"/>
        <w:rPr>
          <w:sz w:val="22"/>
          <w:szCs w:val="22"/>
        </w:rPr>
      </w:pPr>
      <w:r w:rsidRPr="002C6AA9">
        <w:rPr>
          <w:sz w:val="22"/>
          <w:szCs w:val="22"/>
        </w:rPr>
        <w:t xml:space="preserve">částka ve výši </w:t>
      </w:r>
      <w:r w:rsidR="00AE7CAA">
        <w:rPr>
          <w:sz w:val="22"/>
          <w:szCs w:val="22"/>
        </w:rPr>
        <w:t>…………….</w:t>
      </w:r>
      <w:r w:rsidRPr="002C6AA9">
        <w:rPr>
          <w:sz w:val="22"/>
          <w:szCs w:val="22"/>
        </w:rPr>
        <w:t>,- Kč/ročně na účet číslo ……………</w:t>
      </w:r>
      <w:r w:rsidR="00EB5C62">
        <w:rPr>
          <w:sz w:val="22"/>
          <w:szCs w:val="22"/>
        </w:rPr>
        <w:t>…….</w:t>
      </w:r>
      <w:r w:rsidRPr="002C6AA9">
        <w:rPr>
          <w:sz w:val="22"/>
          <w:szCs w:val="22"/>
        </w:rPr>
        <w:t>………</w:t>
      </w:r>
      <w:proofErr w:type="gramStart"/>
      <w:r w:rsidRPr="002C6AA9">
        <w:rPr>
          <w:sz w:val="22"/>
          <w:szCs w:val="22"/>
        </w:rPr>
        <w:t>….. vedený</w:t>
      </w:r>
      <w:proofErr w:type="gramEnd"/>
      <w:r w:rsidRPr="002C6AA9">
        <w:rPr>
          <w:sz w:val="22"/>
          <w:szCs w:val="22"/>
        </w:rPr>
        <w:t xml:space="preserve"> u …………………</w:t>
      </w:r>
      <w:r w:rsidR="00EB5C62">
        <w:rPr>
          <w:sz w:val="22"/>
          <w:szCs w:val="22"/>
        </w:rPr>
        <w:t>…………………….</w:t>
      </w:r>
      <w:r w:rsidRPr="002C6AA9">
        <w:rPr>
          <w:sz w:val="22"/>
          <w:szCs w:val="22"/>
        </w:rPr>
        <w:t xml:space="preserve">…..…….., </w:t>
      </w:r>
      <w:r w:rsidR="000973B4" w:rsidRPr="002C6AA9">
        <w:rPr>
          <w:sz w:val="22"/>
          <w:szCs w:val="22"/>
        </w:rPr>
        <w:t xml:space="preserve">a </w:t>
      </w:r>
    </w:p>
    <w:p w:rsidR="00620805" w:rsidRPr="002C6AA9" w:rsidRDefault="00620805" w:rsidP="006739AE">
      <w:pPr>
        <w:pStyle w:val="Odstavecsmlouvy"/>
        <w:numPr>
          <w:ilvl w:val="0"/>
          <w:numId w:val="31"/>
        </w:numPr>
        <w:spacing w:before="60" w:after="0" w:line="360" w:lineRule="auto"/>
        <w:ind w:left="1139" w:hanging="357"/>
        <w:jc w:val="both"/>
        <w:rPr>
          <w:sz w:val="22"/>
          <w:szCs w:val="22"/>
        </w:rPr>
      </w:pPr>
      <w:r w:rsidRPr="002C6AA9">
        <w:rPr>
          <w:sz w:val="22"/>
          <w:szCs w:val="22"/>
        </w:rPr>
        <w:t xml:space="preserve">částka ve výši </w:t>
      </w:r>
      <w:r w:rsidR="00AE7CAA">
        <w:rPr>
          <w:sz w:val="22"/>
          <w:szCs w:val="22"/>
        </w:rPr>
        <w:t>………</w:t>
      </w:r>
      <w:proofErr w:type="gramStart"/>
      <w:r w:rsidR="00AE7CAA">
        <w:rPr>
          <w:sz w:val="22"/>
          <w:szCs w:val="22"/>
        </w:rPr>
        <w:t>…...</w:t>
      </w:r>
      <w:r w:rsidRPr="002C6AA9">
        <w:rPr>
          <w:sz w:val="22"/>
          <w:szCs w:val="22"/>
        </w:rPr>
        <w:t>,- Kč/ročně</w:t>
      </w:r>
      <w:proofErr w:type="gramEnd"/>
      <w:r w:rsidRPr="002C6AA9">
        <w:rPr>
          <w:sz w:val="22"/>
          <w:szCs w:val="22"/>
        </w:rPr>
        <w:t xml:space="preserve"> na účet číslo </w:t>
      </w:r>
      <w:r w:rsidR="00AE7CAA">
        <w:rPr>
          <w:sz w:val="22"/>
          <w:szCs w:val="22"/>
        </w:rPr>
        <w:t>……………</w:t>
      </w:r>
      <w:r w:rsidR="00EB5C62">
        <w:rPr>
          <w:sz w:val="22"/>
          <w:szCs w:val="22"/>
        </w:rPr>
        <w:t>…………</w:t>
      </w:r>
      <w:r w:rsidR="00AE7CAA">
        <w:rPr>
          <w:sz w:val="22"/>
          <w:szCs w:val="22"/>
        </w:rPr>
        <w:t>………</w:t>
      </w:r>
      <w:r w:rsidRPr="002C6AA9">
        <w:rPr>
          <w:sz w:val="22"/>
          <w:szCs w:val="22"/>
        </w:rPr>
        <w:t xml:space="preserve"> vedený u </w:t>
      </w:r>
      <w:r w:rsidR="00AE7CAA">
        <w:rPr>
          <w:sz w:val="22"/>
          <w:szCs w:val="22"/>
        </w:rPr>
        <w:t>………………</w:t>
      </w:r>
      <w:r w:rsidR="00EB5C62">
        <w:rPr>
          <w:sz w:val="22"/>
          <w:szCs w:val="22"/>
        </w:rPr>
        <w:t>…………………………</w:t>
      </w:r>
      <w:r w:rsidR="00AE7CAA">
        <w:rPr>
          <w:sz w:val="22"/>
          <w:szCs w:val="22"/>
        </w:rPr>
        <w:t>…………</w:t>
      </w:r>
    </w:p>
    <w:p w:rsidR="002240BF" w:rsidRPr="002240BF" w:rsidRDefault="00F100EC" w:rsidP="007249CA">
      <w:pPr>
        <w:pStyle w:val="Odstavecsmlouvy"/>
        <w:numPr>
          <w:ilvl w:val="0"/>
          <w:numId w:val="0"/>
        </w:numPr>
        <w:spacing w:before="60"/>
        <w:ind w:left="357"/>
        <w:jc w:val="both"/>
        <w:rPr>
          <w:sz w:val="22"/>
          <w:szCs w:val="22"/>
        </w:rPr>
      </w:pPr>
      <w:r w:rsidRPr="002C6AA9">
        <w:rPr>
          <w:sz w:val="22"/>
          <w:szCs w:val="22"/>
        </w:rPr>
        <w:t>Nebude-li bankovní spojení vyplněno, bude Náhrada proplacena formou poštovní peněžní poukázky, vystavené na jméno a adresu Pronajímatele, uvedené v záhlaví této smlouvy.</w:t>
      </w:r>
    </w:p>
    <w:p w:rsidR="00FE21F6" w:rsidRPr="00620EF8" w:rsidRDefault="00F100EC">
      <w:pPr>
        <w:pStyle w:val="Odstavecsmlouvy"/>
        <w:jc w:val="both"/>
        <w:rPr>
          <w:sz w:val="22"/>
          <w:szCs w:val="22"/>
        </w:rPr>
      </w:pPr>
      <w:r>
        <w:rPr>
          <w:sz w:val="22"/>
          <w:szCs w:val="22"/>
        </w:rPr>
        <w:t>Uhrazením Náhrady</w:t>
      </w:r>
      <w:r w:rsidRPr="00620EF8">
        <w:rPr>
          <w:sz w:val="22"/>
          <w:szCs w:val="22"/>
        </w:rPr>
        <w:t xml:space="preserve"> </w:t>
      </w:r>
      <w:r w:rsidR="00FE21F6" w:rsidRPr="00620EF8">
        <w:rPr>
          <w:sz w:val="22"/>
          <w:szCs w:val="22"/>
        </w:rPr>
        <w:t xml:space="preserve">se rozumí odepsání </w:t>
      </w:r>
      <w:r>
        <w:rPr>
          <w:sz w:val="22"/>
          <w:szCs w:val="22"/>
        </w:rPr>
        <w:t xml:space="preserve">příslušné </w:t>
      </w:r>
      <w:r w:rsidR="00FE21F6" w:rsidRPr="00620EF8">
        <w:rPr>
          <w:sz w:val="22"/>
          <w:szCs w:val="22"/>
        </w:rPr>
        <w:t xml:space="preserve">částky z účtu </w:t>
      </w:r>
      <w:r w:rsidR="00BF00A8">
        <w:rPr>
          <w:sz w:val="22"/>
          <w:szCs w:val="22"/>
        </w:rPr>
        <w:t>Investora stavby</w:t>
      </w:r>
      <w:r w:rsidR="00FE21F6" w:rsidRPr="00620EF8">
        <w:rPr>
          <w:sz w:val="22"/>
          <w:szCs w:val="22"/>
        </w:rPr>
        <w:t>.</w:t>
      </w:r>
    </w:p>
    <w:p w:rsidR="00620805" w:rsidRPr="006533A4" w:rsidRDefault="001964C5" w:rsidP="006533A4">
      <w:pPr>
        <w:pStyle w:val="Odstavecsmlouvy"/>
        <w:jc w:val="both"/>
        <w:rPr>
          <w:sz w:val="22"/>
          <w:szCs w:val="22"/>
        </w:rPr>
      </w:pPr>
      <w:r>
        <w:rPr>
          <w:sz w:val="22"/>
          <w:szCs w:val="22"/>
        </w:rPr>
        <w:t>Za</w:t>
      </w:r>
      <w:r w:rsidRPr="00620EF8">
        <w:rPr>
          <w:sz w:val="22"/>
          <w:szCs w:val="22"/>
        </w:rPr>
        <w:t xml:space="preserve">počne-li </w:t>
      </w:r>
      <w:r>
        <w:rPr>
          <w:sz w:val="22"/>
          <w:szCs w:val="22"/>
        </w:rPr>
        <w:t>dočasné užívání pozemku</w:t>
      </w:r>
      <w:r w:rsidRPr="00620EF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ve smyslu čl. III. této smlouvy </w:t>
      </w:r>
      <w:r w:rsidRPr="00620EF8">
        <w:rPr>
          <w:sz w:val="22"/>
          <w:szCs w:val="22"/>
        </w:rPr>
        <w:t xml:space="preserve">v průběhu kalendářního roku, náleží </w:t>
      </w:r>
      <w:r w:rsidRPr="00763817">
        <w:rPr>
          <w:sz w:val="22"/>
          <w:szCs w:val="22"/>
        </w:rPr>
        <w:t>Pronajímateli p</w:t>
      </w:r>
      <w:r w:rsidRPr="00620EF8">
        <w:rPr>
          <w:sz w:val="22"/>
          <w:szCs w:val="22"/>
        </w:rPr>
        <w:t xml:space="preserve">ouze </w:t>
      </w:r>
      <w:r w:rsidRPr="00D82A86">
        <w:rPr>
          <w:b/>
          <w:sz w:val="22"/>
          <w:szCs w:val="22"/>
        </w:rPr>
        <w:t>poměrná část</w:t>
      </w:r>
      <w:r w:rsidRPr="00620EF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roční Náhrady. </w:t>
      </w:r>
      <w:r w:rsidRPr="00620EF8">
        <w:rPr>
          <w:sz w:val="22"/>
          <w:szCs w:val="22"/>
        </w:rPr>
        <w:t>Skončí-li</w:t>
      </w:r>
      <w:r w:rsidRPr="00995FF0">
        <w:rPr>
          <w:sz w:val="22"/>
          <w:szCs w:val="22"/>
        </w:rPr>
        <w:t xml:space="preserve"> </w:t>
      </w:r>
      <w:r>
        <w:rPr>
          <w:sz w:val="22"/>
          <w:szCs w:val="22"/>
        </w:rPr>
        <w:t>dočasné užívání pozemku</w:t>
      </w:r>
      <w:r w:rsidRPr="00620EF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ve smyslu čl. III. této smlouvy </w:t>
      </w:r>
      <w:r w:rsidRPr="00620EF8">
        <w:rPr>
          <w:sz w:val="22"/>
          <w:szCs w:val="22"/>
        </w:rPr>
        <w:t xml:space="preserve">v průběhu kalendářního roku, náleží </w:t>
      </w:r>
      <w:r w:rsidRPr="00763817">
        <w:rPr>
          <w:sz w:val="22"/>
          <w:szCs w:val="22"/>
        </w:rPr>
        <w:t>Pronajímateli p</w:t>
      </w:r>
      <w:r w:rsidRPr="00620EF8">
        <w:rPr>
          <w:sz w:val="22"/>
          <w:szCs w:val="22"/>
        </w:rPr>
        <w:t xml:space="preserve">ouze </w:t>
      </w:r>
      <w:r w:rsidRPr="00D82A86">
        <w:rPr>
          <w:b/>
          <w:sz w:val="22"/>
          <w:szCs w:val="22"/>
        </w:rPr>
        <w:t>poměrná část</w:t>
      </w:r>
      <w:r w:rsidRPr="00620EF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roční Náhrady, která bude splatná nejpozději do 30 dnů po protokolárním předání pozemku zpět </w:t>
      </w:r>
      <w:r w:rsidR="00E540EC">
        <w:rPr>
          <w:sz w:val="22"/>
          <w:szCs w:val="22"/>
        </w:rPr>
        <w:t>Pronajímateli.</w:t>
      </w:r>
    </w:p>
    <w:p w:rsidR="00D81A09" w:rsidRPr="00620EF8" w:rsidRDefault="00D81A09" w:rsidP="00FB2D26">
      <w:pPr>
        <w:pStyle w:val="slolnkusmlouvy"/>
        <w:ind w:hanging="2127"/>
        <w:jc w:val="left"/>
        <w:rPr>
          <w:sz w:val="22"/>
          <w:szCs w:val="22"/>
        </w:rPr>
      </w:pPr>
    </w:p>
    <w:p w:rsidR="00D81A09" w:rsidRPr="00620EF8" w:rsidRDefault="00D81A09" w:rsidP="002A2DCE">
      <w:pPr>
        <w:pStyle w:val="NzevlnkuSOD"/>
        <w:rPr>
          <w:sz w:val="22"/>
          <w:szCs w:val="22"/>
        </w:rPr>
      </w:pPr>
      <w:r w:rsidRPr="00620EF8">
        <w:rPr>
          <w:sz w:val="22"/>
          <w:szCs w:val="22"/>
        </w:rPr>
        <w:t xml:space="preserve">Skončení </w:t>
      </w:r>
      <w:r w:rsidR="001F10F7">
        <w:rPr>
          <w:sz w:val="22"/>
          <w:szCs w:val="22"/>
        </w:rPr>
        <w:t>dočasného užívání</w:t>
      </w:r>
    </w:p>
    <w:p w:rsidR="00D81A09" w:rsidRPr="00620EF8" w:rsidRDefault="001F10F7" w:rsidP="001A0533">
      <w:pPr>
        <w:pStyle w:val="Odstavecsmlouvy"/>
        <w:jc w:val="both"/>
        <w:rPr>
          <w:sz w:val="22"/>
          <w:szCs w:val="22"/>
        </w:rPr>
      </w:pPr>
      <w:r>
        <w:rPr>
          <w:sz w:val="22"/>
          <w:szCs w:val="22"/>
        </w:rPr>
        <w:t>Dočasné užívání pozemku</w:t>
      </w:r>
      <w:r w:rsidR="00AA719F" w:rsidRPr="00620EF8">
        <w:rPr>
          <w:sz w:val="22"/>
          <w:szCs w:val="22"/>
        </w:rPr>
        <w:t xml:space="preserve"> </w:t>
      </w:r>
      <w:r>
        <w:rPr>
          <w:sz w:val="22"/>
          <w:szCs w:val="22"/>
        </w:rPr>
        <w:t>Investorem</w:t>
      </w:r>
      <w:r w:rsidR="00BF00A8">
        <w:rPr>
          <w:sz w:val="22"/>
          <w:szCs w:val="22"/>
        </w:rPr>
        <w:t xml:space="preserve"> stavby </w:t>
      </w:r>
      <w:r w:rsidR="00C33871" w:rsidRPr="00620EF8">
        <w:rPr>
          <w:sz w:val="22"/>
          <w:szCs w:val="22"/>
        </w:rPr>
        <w:t>s</w:t>
      </w:r>
      <w:r w:rsidR="00AA719F" w:rsidRPr="00620EF8">
        <w:rPr>
          <w:sz w:val="22"/>
          <w:szCs w:val="22"/>
        </w:rPr>
        <w:t xml:space="preserve">končí </w:t>
      </w:r>
      <w:r w:rsidR="00D82A86">
        <w:rPr>
          <w:sz w:val="22"/>
          <w:szCs w:val="22"/>
        </w:rPr>
        <w:t xml:space="preserve">nejpozději </w:t>
      </w:r>
      <w:r w:rsidR="00AA719F" w:rsidRPr="00620EF8">
        <w:rPr>
          <w:sz w:val="22"/>
          <w:szCs w:val="22"/>
        </w:rPr>
        <w:t>u</w:t>
      </w:r>
      <w:r w:rsidR="00D81A09" w:rsidRPr="00620EF8">
        <w:rPr>
          <w:sz w:val="22"/>
          <w:szCs w:val="22"/>
        </w:rPr>
        <w:t>plynutím doby, na kterou byl</w:t>
      </w:r>
      <w:r>
        <w:rPr>
          <w:sz w:val="22"/>
          <w:szCs w:val="22"/>
        </w:rPr>
        <w:t>o</w:t>
      </w:r>
      <w:r w:rsidR="00D81A09" w:rsidRPr="00620EF8">
        <w:rPr>
          <w:sz w:val="22"/>
          <w:szCs w:val="22"/>
        </w:rPr>
        <w:t xml:space="preserve"> sjednán</w:t>
      </w:r>
      <w:r>
        <w:rPr>
          <w:sz w:val="22"/>
          <w:szCs w:val="22"/>
        </w:rPr>
        <w:t>o</w:t>
      </w:r>
      <w:r w:rsidR="00231B10">
        <w:rPr>
          <w:sz w:val="22"/>
          <w:szCs w:val="22"/>
        </w:rPr>
        <w:t xml:space="preserve"> </w:t>
      </w:r>
      <w:r w:rsidR="00F210D2">
        <w:rPr>
          <w:sz w:val="22"/>
          <w:szCs w:val="22"/>
        </w:rPr>
        <w:t>dle</w:t>
      </w:r>
      <w:r w:rsidR="00231B10">
        <w:rPr>
          <w:sz w:val="22"/>
          <w:szCs w:val="22"/>
        </w:rPr>
        <w:t xml:space="preserve"> čl. III</w:t>
      </w:r>
      <w:r w:rsidR="007249CA" w:rsidRPr="00423F58">
        <w:rPr>
          <w:sz w:val="22"/>
          <w:szCs w:val="22"/>
        </w:rPr>
        <w:t>. odst. 1</w:t>
      </w:r>
      <w:r w:rsidR="00231B10">
        <w:rPr>
          <w:sz w:val="22"/>
          <w:szCs w:val="22"/>
        </w:rPr>
        <w:t xml:space="preserve"> této smlouvy</w:t>
      </w:r>
      <w:r w:rsidR="00A8094F" w:rsidRPr="00620EF8">
        <w:rPr>
          <w:sz w:val="22"/>
          <w:szCs w:val="22"/>
        </w:rPr>
        <w:t>.</w:t>
      </w:r>
    </w:p>
    <w:p w:rsidR="00576E9D" w:rsidRPr="00620EF8" w:rsidRDefault="001F10F7" w:rsidP="00576E9D">
      <w:pPr>
        <w:pStyle w:val="Odstavecsmlouvy"/>
        <w:jc w:val="both"/>
        <w:rPr>
          <w:sz w:val="22"/>
          <w:szCs w:val="22"/>
        </w:rPr>
      </w:pPr>
      <w:r>
        <w:rPr>
          <w:sz w:val="22"/>
          <w:szCs w:val="22"/>
        </w:rPr>
        <w:t>Dočasné užívání</w:t>
      </w:r>
      <w:r w:rsidR="0014787A" w:rsidRPr="00620EF8">
        <w:rPr>
          <w:sz w:val="22"/>
          <w:szCs w:val="22"/>
        </w:rPr>
        <w:t xml:space="preserve"> </w:t>
      </w:r>
      <w:r w:rsidR="00D86C09">
        <w:rPr>
          <w:sz w:val="22"/>
          <w:szCs w:val="22"/>
        </w:rPr>
        <w:t xml:space="preserve">pozemku </w:t>
      </w:r>
      <w:r w:rsidR="00C33871" w:rsidRPr="00620EF8">
        <w:rPr>
          <w:sz w:val="22"/>
          <w:szCs w:val="22"/>
        </w:rPr>
        <w:t xml:space="preserve">je možné ukončit písemnou </w:t>
      </w:r>
      <w:r w:rsidR="0014787A" w:rsidRPr="00620EF8">
        <w:rPr>
          <w:sz w:val="22"/>
          <w:szCs w:val="22"/>
        </w:rPr>
        <w:t>d</w:t>
      </w:r>
      <w:r w:rsidR="00AA719F" w:rsidRPr="00620EF8">
        <w:rPr>
          <w:sz w:val="22"/>
          <w:szCs w:val="22"/>
        </w:rPr>
        <w:t>ohodou smluvních stran</w:t>
      </w:r>
      <w:r w:rsidR="00C33871" w:rsidRPr="00620EF8">
        <w:rPr>
          <w:sz w:val="22"/>
          <w:szCs w:val="22"/>
        </w:rPr>
        <w:t>.</w:t>
      </w:r>
    </w:p>
    <w:p w:rsidR="00866674" w:rsidRPr="006944B0" w:rsidRDefault="00763817" w:rsidP="006944B0">
      <w:pPr>
        <w:pStyle w:val="Odstavecsmlouvy"/>
        <w:jc w:val="both"/>
        <w:rPr>
          <w:sz w:val="22"/>
          <w:szCs w:val="22"/>
        </w:rPr>
      </w:pPr>
      <w:r>
        <w:rPr>
          <w:sz w:val="22"/>
          <w:szCs w:val="22"/>
        </w:rPr>
        <w:t>Pronajímatel</w:t>
      </w:r>
      <w:r w:rsidR="00886E4D" w:rsidRPr="00620EF8">
        <w:rPr>
          <w:sz w:val="22"/>
          <w:szCs w:val="22"/>
        </w:rPr>
        <w:t xml:space="preserve"> </w:t>
      </w:r>
      <w:r w:rsidR="00886E4D">
        <w:rPr>
          <w:sz w:val="22"/>
          <w:szCs w:val="22"/>
        </w:rPr>
        <w:t>a Investor stavby</w:t>
      </w:r>
      <w:r w:rsidR="00886E4D" w:rsidRPr="00620EF8">
        <w:rPr>
          <w:sz w:val="22"/>
          <w:szCs w:val="22"/>
        </w:rPr>
        <w:t xml:space="preserve"> </w:t>
      </w:r>
      <w:r w:rsidR="00576E9D" w:rsidRPr="00620EF8">
        <w:rPr>
          <w:sz w:val="22"/>
          <w:szCs w:val="22"/>
        </w:rPr>
        <w:t>m</w:t>
      </w:r>
      <w:r w:rsidR="00886E4D">
        <w:rPr>
          <w:sz w:val="22"/>
          <w:szCs w:val="22"/>
        </w:rPr>
        <w:t>ají</w:t>
      </w:r>
      <w:r w:rsidR="008658A2" w:rsidRPr="00620EF8">
        <w:rPr>
          <w:sz w:val="22"/>
          <w:szCs w:val="22"/>
        </w:rPr>
        <w:t xml:space="preserve"> právo </w:t>
      </w:r>
      <w:r w:rsidR="00576E9D" w:rsidRPr="00620EF8">
        <w:rPr>
          <w:sz w:val="22"/>
          <w:szCs w:val="22"/>
        </w:rPr>
        <w:t>vypovědět tuto smlouvu z</w:t>
      </w:r>
      <w:r w:rsidR="00B65BB8" w:rsidRPr="00620EF8">
        <w:rPr>
          <w:sz w:val="22"/>
          <w:szCs w:val="22"/>
        </w:rPr>
        <w:t> </w:t>
      </w:r>
      <w:r w:rsidR="00576E9D" w:rsidRPr="00620EF8">
        <w:rPr>
          <w:sz w:val="22"/>
          <w:szCs w:val="22"/>
        </w:rPr>
        <w:t>důvod</w:t>
      </w:r>
      <w:r w:rsidR="00B65BB8" w:rsidRPr="00620EF8">
        <w:rPr>
          <w:sz w:val="22"/>
          <w:szCs w:val="22"/>
        </w:rPr>
        <w:t xml:space="preserve">ů, </w:t>
      </w:r>
      <w:r w:rsidR="008658A2" w:rsidRPr="00620EF8">
        <w:rPr>
          <w:sz w:val="22"/>
          <w:szCs w:val="22"/>
        </w:rPr>
        <w:t xml:space="preserve">kdy </w:t>
      </w:r>
      <w:r w:rsidR="00886E4D">
        <w:rPr>
          <w:sz w:val="22"/>
          <w:szCs w:val="22"/>
        </w:rPr>
        <w:t xml:space="preserve">druhá </w:t>
      </w:r>
      <w:r w:rsidR="008658A2" w:rsidRPr="00620EF8">
        <w:rPr>
          <w:sz w:val="22"/>
          <w:szCs w:val="22"/>
        </w:rPr>
        <w:t xml:space="preserve">strana porušuje ustanovení </w:t>
      </w:r>
      <w:r w:rsidR="00D86C09">
        <w:rPr>
          <w:sz w:val="22"/>
          <w:szCs w:val="22"/>
        </w:rPr>
        <w:t xml:space="preserve">této </w:t>
      </w:r>
      <w:r w:rsidR="008658A2" w:rsidRPr="00620EF8">
        <w:rPr>
          <w:sz w:val="22"/>
          <w:szCs w:val="22"/>
        </w:rPr>
        <w:t>smlouvy,</w:t>
      </w:r>
      <w:r w:rsidR="00FD0A0F" w:rsidRPr="00620EF8">
        <w:rPr>
          <w:sz w:val="22"/>
          <w:szCs w:val="22"/>
        </w:rPr>
        <w:t xml:space="preserve"> zejména čl. VI. smlouvy, </w:t>
      </w:r>
      <w:r w:rsidR="008658A2" w:rsidRPr="00620EF8">
        <w:rPr>
          <w:sz w:val="22"/>
          <w:szCs w:val="22"/>
        </w:rPr>
        <w:t xml:space="preserve">přičemž výpovědní </w:t>
      </w:r>
      <w:r w:rsidR="00B65BB8" w:rsidRPr="00620EF8">
        <w:rPr>
          <w:sz w:val="22"/>
          <w:szCs w:val="22"/>
        </w:rPr>
        <w:t>doba</w:t>
      </w:r>
      <w:r w:rsidR="00EB5C62">
        <w:rPr>
          <w:sz w:val="22"/>
          <w:szCs w:val="22"/>
        </w:rPr>
        <w:t xml:space="preserve"> činí 3 </w:t>
      </w:r>
      <w:r w:rsidR="00F31E3C" w:rsidRPr="00620EF8">
        <w:rPr>
          <w:sz w:val="22"/>
          <w:szCs w:val="22"/>
        </w:rPr>
        <w:t>měsíce. Takto </w:t>
      </w:r>
      <w:r w:rsidR="008658A2" w:rsidRPr="00620EF8">
        <w:rPr>
          <w:sz w:val="22"/>
          <w:szCs w:val="22"/>
        </w:rPr>
        <w:t xml:space="preserve">stanovená výpovědní </w:t>
      </w:r>
      <w:r w:rsidR="00B65BB8" w:rsidRPr="00620EF8">
        <w:rPr>
          <w:sz w:val="22"/>
          <w:szCs w:val="22"/>
        </w:rPr>
        <w:t>doba</w:t>
      </w:r>
      <w:r w:rsidR="008658A2" w:rsidRPr="00620EF8">
        <w:rPr>
          <w:sz w:val="22"/>
          <w:szCs w:val="22"/>
        </w:rPr>
        <w:t xml:space="preserve"> začíná běžet od prvního dne kalen</w:t>
      </w:r>
      <w:r w:rsidR="00576E9D" w:rsidRPr="00620EF8">
        <w:rPr>
          <w:sz w:val="22"/>
          <w:szCs w:val="22"/>
        </w:rPr>
        <w:t>dářního měsíce následujícího po </w:t>
      </w:r>
      <w:r w:rsidR="008658A2" w:rsidRPr="00620EF8">
        <w:rPr>
          <w:sz w:val="22"/>
          <w:szCs w:val="22"/>
        </w:rPr>
        <w:t>doručení písemné výpovědi druhé smluvní straně.</w:t>
      </w:r>
    </w:p>
    <w:p w:rsidR="00D81A09" w:rsidRPr="00620EF8" w:rsidRDefault="00D81A09" w:rsidP="006944B0">
      <w:pPr>
        <w:pStyle w:val="slolnkusmlouvy"/>
        <w:ind w:left="6662" w:hanging="2126"/>
        <w:jc w:val="left"/>
        <w:rPr>
          <w:sz w:val="22"/>
          <w:szCs w:val="22"/>
        </w:rPr>
      </w:pPr>
    </w:p>
    <w:p w:rsidR="00D81A09" w:rsidRPr="00620EF8" w:rsidRDefault="00D81A09" w:rsidP="002A2DCE">
      <w:pPr>
        <w:pStyle w:val="NzevlnkuSOD"/>
        <w:rPr>
          <w:sz w:val="22"/>
          <w:szCs w:val="22"/>
        </w:rPr>
      </w:pPr>
      <w:r w:rsidRPr="00620EF8">
        <w:rPr>
          <w:sz w:val="22"/>
          <w:szCs w:val="22"/>
        </w:rPr>
        <w:t>Práva a povinnosti smluvních stran</w:t>
      </w:r>
    </w:p>
    <w:p w:rsidR="008658A2" w:rsidRPr="00620EF8" w:rsidRDefault="00763817" w:rsidP="001A0533">
      <w:pPr>
        <w:pStyle w:val="Odstavecsmlouvy"/>
        <w:jc w:val="both"/>
        <w:rPr>
          <w:sz w:val="22"/>
          <w:szCs w:val="22"/>
        </w:rPr>
      </w:pPr>
      <w:r>
        <w:rPr>
          <w:sz w:val="22"/>
          <w:szCs w:val="22"/>
        </w:rPr>
        <w:t>Pronajímatel</w:t>
      </w:r>
      <w:r w:rsidR="009D39C7" w:rsidRPr="00620EF8">
        <w:rPr>
          <w:sz w:val="22"/>
          <w:szCs w:val="22"/>
        </w:rPr>
        <w:t xml:space="preserve"> </w:t>
      </w:r>
      <w:r w:rsidR="00886E4D">
        <w:rPr>
          <w:sz w:val="22"/>
          <w:szCs w:val="22"/>
        </w:rPr>
        <w:t>zajistí odevzdání</w:t>
      </w:r>
      <w:r w:rsidR="008658A2" w:rsidRPr="00620EF8">
        <w:rPr>
          <w:sz w:val="22"/>
          <w:szCs w:val="22"/>
        </w:rPr>
        <w:t xml:space="preserve"> </w:t>
      </w:r>
      <w:r w:rsidR="00664965">
        <w:rPr>
          <w:sz w:val="22"/>
          <w:szCs w:val="22"/>
        </w:rPr>
        <w:t>pozemku</w:t>
      </w:r>
      <w:r w:rsidR="008658A2" w:rsidRPr="00620EF8">
        <w:rPr>
          <w:sz w:val="22"/>
          <w:szCs w:val="22"/>
        </w:rPr>
        <w:t xml:space="preserve"> </w:t>
      </w:r>
      <w:r w:rsidR="00886E4D">
        <w:rPr>
          <w:sz w:val="22"/>
          <w:szCs w:val="22"/>
        </w:rPr>
        <w:t>Investoru stavby</w:t>
      </w:r>
      <w:r w:rsidR="00886E4D" w:rsidRPr="00620EF8">
        <w:rPr>
          <w:sz w:val="22"/>
          <w:szCs w:val="22"/>
        </w:rPr>
        <w:t xml:space="preserve"> </w:t>
      </w:r>
      <w:r w:rsidR="008658A2" w:rsidRPr="00620EF8">
        <w:rPr>
          <w:sz w:val="22"/>
          <w:szCs w:val="22"/>
        </w:rPr>
        <w:t>v ujednané době, jinak</w:t>
      </w:r>
      <w:r w:rsidR="00F31E3C" w:rsidRPr="00620EF8">
        <w:rPr>
          <w:sz w:val="22"/>
          <w:szCs w:val="22"/>
        </w:rPr>
        <w:t xml:space="preserve"> v den následující poté, co jej </w:t>
      </w:r>
      <w:r w:rsidR="008658A2" w:rsidRPr="00620EF8">
        <w:rPr>
          <w:sz w:val="22"/>
          <w:szCs w:val="22"/>
        </w:rPr>
        <w:t xml:space="preserve">o to </w:t>
      </w:r>
      <w:r w:rsidR="00886E4D">
        <w:rPr>
          <w:sz w:val="22"/>
          <w:szCs w:val="22"/>
        </w:rPr>
        <w:t>Investor stavby</w:t>
      </w:r>
      <w:r w:rsidR="008658A2" w:rsidRPr="00620EF8">
        <w:rPr>
          <w:sz w:val="22"/>
          <w:szCs w:val="22"/>
        </w:rPr>
        <w:t xml:space="preserve"> požádá. </w:t>
      </w:r>
      <w:r w:rsidR="009D39C7" w:rsidRPr="00620EF8">
        <w:rPr>
          <w:sz w:val="22"/>
          <w:szCs w:val="22"/>
        </w:rPr>
        <w:t>Pronajím</w:t>
      </w:r>
      <w:r>
        <w:rPr>
          <w:sz w:val="22"/>
          <w:szCs w:val="22"/>
        </w:rPr>
        <w:t>atel</w:t>
      </w:r>
      <w:r w:rsidR="009D39C7" w:rsidRPr="00620EF8">
        <w:rPr>
          <w:sz w:val="22"/>
          <w:szCs w:val="22"/>
        </w:rPr>
        <w:t xml:space="preserve"> </w:t>
      </w:r>
      <w:r w:rsidR="008658A2" w:rsidRPr="00620EF8">
        <w:rPr>
          <w:sz w:val="22"/>
          <w:szCs w:val="22"/>
        </w:rPr>
        <w:t xml:space="preserve">odevzdá </w:t>
      </w:r>
      <w:r w:rsidR="009D39C7">
        <w:rPr>
          <w:sz w:val="22"/>
          <w:szCs w:val="22"/>
        </w:rPr>
        <w:t>Investoru stavby</w:t>
      </w:r>
      <w:r w:rsidR="008658A2" w:rsidRPr="00620EF8">
        <w:rPr>
          <w:sz w:val="22"/>
          <w:szCs w:val="22"/>
        </w:rPr>
        <w:t xml:space="preserve"> </w:t>
      </w:r>
      <w:r w:rsidR="00D86C09">
        <w:rPr>
          <w:sz w:val="22"/>
          <w:szCs w:val="22"/>
        </w:rPr>
        <w:t>pozemek</w:t>
      </w:r>
      <w:r w:rsidR="00F2098A" w:rsidRPr="00620EF8">
        <w:rPr>
          <w:sz w:val="22"/>
          <w:szCs w:val="22"/>
        </w:rPr>
        <w:t xml:space="preserve"> </w:t>
      </w:r>
      <w:r w:rsidR="008658A2" w:rsidRPr="00620EF8">
        <w:rPr>
          <w:sz w:val="22"/>
          <w:szCs w:val="22"/>
        </w:rPr>
        <w:t xml:space="preserve">se vším, co je </w:t>
      </w:r>
      <w:r w:rsidR="001F10F7">
        <w:rPr>
          <w:sz w:val="22"/>
          <w:szCs w:val="22"/>
        </w:rPr>
        <w:t>třeba k řádnému užívání ve smyslu této smlouvy</w:t>
      </w:r>
      <w:r w:rsidR="008658A2" w:rsidRPr="00620EF8">
        <w:rPr>
          <w:sz w:val="22"/>
          <w:szCs w:val="22"/>
        </w:rPr>
        <w:t>.</w:t>
      </w:r>
      <w:r w:rsidR="009D39C7" w:rsidRPr="009D39C7">
        <w:rPr>
          <w:sz w:val="22"/>
          <w:szCs w:val="22"/>
        </w:rPr>
        <w:t xml:space="preserve"> </w:t>
      </w:r>
      <w:r>
        <w:rPr>
          <w:sz w:val="22"/>
          <w:szCs w:val="22"/>
        </w:rPr>
        <w:t>Nájemce</w:t>
      </w:r>
      <w:r w:rsidR="009D39C7">
        <w:rPr>
          <w:sz w:val="22"/>
          <w:szCs w:val="22"/>
        </w:rPr>
        <w:t xml:space="preserve"> se zavazuje poskytnout potřebnou součinnost.</w:t>
      </w:r>
    </w:p>
    <w:p w:rsidR="00D81A09" w:rsidRPr="00620EF8" w:rsidRDefault="00763817" w:rsidP="001A0533">
      <w:pPr>
        <w:pStyle w:val="Odstavecsmlouvy"/>
        <w:jc w:val="both"/>
        <w:rPr>
          <w:sz w:val="22"/>
          <w:szCs w:val="22"/>
        </w:rPr>
      </w:pPr>
      <w:r>
        <w:rPr>
          <w:sz w:val="22"/>
          <w:szCs w:val="22"/>
        </w:rPr>
        <w:t>Pronajímatel</w:t>
      </w:r>
      <w:r w:rsidR="009D39C7" w:rsidRPr="00620EF8">
        <w:rPr>
          <w:sz w:val="22"/>
          <w:szCs w:val="22"/>
        </w:rPr>
        <w:t xml:space="preserve"> </w:t>
      </w:r>
      <w:r w:rsidR="00D81A09" w:rsidRPr="00620EF8">
        <w:rPr>
          <w:sz w:val="22"/>
          <w:szCs w:val="22"/>
        </w:rPr>
        <w:t xml:space="preserve">se zavazuje </w:t>
      </w:r>
      <w:r w:rsidR="00E87E67" w:rsidRPr="00620EF8">
        <w:rPr>
          <w:sz w:val="22"/>
          <w:szCs w:val="22"/>
        </w:rPr>
        <w:t xml:space="preserve">písemně </w:t>
      </w:r>
      <w:r w:rsidR="00D81A09" w:rsidRPr="00620EF8">
        <w:rPr>
          <w:sz w:val="22"/>
          <w:szCs w:val="22"/>
        </w:rPr>
        <w:t xml:space="preserve">informovat </w:t>
      </w:r>
      <w:r w:rsidR="001F10F7">
        <w:rPr>
          <w:sz w:val="22"/>
          <w:szCs w:val="22"/>
        </w:rPr>
        <w:t>Investora</w:t>
      </w:r>
      <w:r w:rsidR="00D81A09" w:rsidRPr="00620EF8">
        <w:rPr>
          <w:sz w:val="22"/>
          <w:szCs w:val="22"/>
        </w:rPr>
        <w:t xml:space="preserve"> </w:t>
      </w:r>
      <w:r w:rsidR="003B7A68">
        <w:rPr>
          <w:sz w:val="22"/>
          <w:szCs w:val="22"/>
        </w:rPr>
        <w:t xml:space="preserve">stavby </w:t>
      </w:r>
      <w:r w:rsidR="00D81A09" w:rsidRPr="00620EF8">
        <w:rPr>
          <w:sz w:val="22"/>
          <w:szCs w:val="22"/>
        </w:rPr>
        <w:t>o v</w:t>
      </w:r>
      <w:r w:rsidR="00E87E67" w:rsidRPr="00620EF8">
        <w:rPr>
          <w:sz w:val="22"/>
          <w:szCs w:val="22"/>
        </w:rPr>
        <w:t>šech plánovaných změnách, které </w:t>
      </w:r>
      <w:r w:rsidR="00D81A09" w:rsidRPr="00620EF8">
        <w:rPr>
          <w:sz w:val="22"/>
          <w:szCs w:val="22"/>
        </w:rPr>
        <w:t xml:space="preserve">mohou mít vliv na řádné užívání </w:t>
      </w:r>
      <w:r w:rsidR="00D86C09">
        <w:rPr>
          <w:sz w:val="22"/>
          <w:szCs w:val="22"/>
        </w:rPr>
        <w:t>pozemku</w:t>
      </w:r>
      <w:r w:rsidR="00D81A09" w:rsidRPr="00620EF8">
        <w:rPr>
          <w:sz w:val="22"/>
          <w:szCs w:val="22"/>
        </w:rPr>
        <w:t xml:space="preserve">, a to nejméně </w:t>
      </w:r>
      <w:r w:rsidR="002A2DCE" w:rsidRPr="00620EF8">
        <w:rPr>
          <w:sz w:val="22"/>
          <w:szCs w:val="22"/>
        </w:rPr>
        <w:t>14</w:t>
      </w:r>
      <w:r w:rsidR="00E87E67" w:rsidRPr="00620EF8">
        <w:rPr>
          <w:sz w:val="22"/>
          <w:szCs w:val="22"/>
        </w:rPr>
        <w:t xml:space="preserve"> kalendářních dnů, které </w:t>
      </w:r>
      <w:r w:rsidR="00D81A09" w:rsidRPr="00620EF8">
        <w:rPr>
          <w:sz w:val="22"/>
          <w:szCs w:val="22"/>
        </w:rPr>
        <w:t>budou předcházet této změně.</w:t>
      </w:r>
      <w:r w:rsidR="009D39C7" w:rsidRPr="009D39C7">
        <w:rPr>
          <w:sz w:val="22"/>
          <w:szCs w:val="22"/>
        </w:rPr>
        <w:t xml:space="preserve"> </w:t>
      </w:r>
      <w:r>
        <w:rPr>
          <w:sz w:val="22"/>
          <w:szCs w:val="22"/>
        </w:rPr>
        <w:t>Nájemce</w:t>
      </w:r>
      <w:r w:rsidR="009D39C7">
        <w:rPr>
          <w:sz w:val="22"/>
          <w:szCs w:val="22"/>
        </w:rPr>
        <w:t xml:space="preserve"> se zavazuje poskytnout potřebnou součinnost.</w:t>
      </w:r>
      <w:r w:rsidR="0073710F">
        <w:rPr>
          <w:sz w:val="22"/>
          <w:szCs w:val="22"/>
        </w:rPr>
        <w:t xml:space="preserve"> Tyto změny však nesmí bránit </w:t>
      </w:r>
      <w:r w:rsidR="00F210D2">
        <w:rPr>
          <w:sz w:val="22"/>
          <w:szCs w:val="22"/>
        </w:rPr>
        <w:t xml:space="preserve">Investoru stavby v </w:t>
      </w:r>
      <w:r w:rsidR="00D82A86">
        <w:rPr>
          <w:sz w:val="22"/>
          <w:szCs w:val="22"/>
        </w:rPr>
        <w:t>řádném</w:t>
      </w:r>
      <w:r w:rsidR="0073710F">
        <w:rPr>
          <w:sz w:val="22"/>
          <w:szCs w:val="22"/>
        </w:rPr>
        <w:t xml:space="preserve"> užívání </w:t>
      </w:r>
      <w:r w:rsidR="00D86C09">
        <w:rPr>
          <w:sz w:val="22"/>
          <w:szCs w:val="22"/>
        </w:rPr>
        <w:t>pozemku</w:t>
      </w:r>
      <w:r w:rsidR="00F2098A">
        <w:rPr>
          <w:sz w:val="22"/>
          <w:szCs w:val="22"/>
        </w:rPr>
        <w:t xml:space="preserve"> </w:t>
      </w:r>
      <w:r w:rsidR="0073710F">
        <w:rPr>
          <w:sz w:val="22"/>
          <w:szCs w:val="22"/>
        </w:rPr>
        <w:t>dle čl.</w:t>
      </w:r>
      <w:r w:rsidR="00F2098A">
        <w:rPr>
          <w:sz w:val="22"/>
          <w:szCs w:val="22"/>
        </w:rPr>
        <w:t xml:space="preserve"> </w:t>
      </w:r>
      <w:r w:rsidR="0073710F">
        <w:rPr>
          <w:sz w:val="22"/>
          <w:szCs w:val="22"/>
        </w:rPr>
        <w:t>I odst.</w:t>
      </w:r>
      <w:r w:rsidR="00F2098A">
        <w:rPr>
          <w:sz w:val="22"/>
          <w:szCs w:val="22"/>
        </w:rPr>
        <w:t xml:space="preserve"> </w:t>
      </w:r>
      <w:r w:rsidR="0073710F">
        <w:rPr>
          <w:sz w:val="22"/>
          <w:szCs w:val="22"/>
        </w:rPr>
        <w:t>3</w:t>
      </w:r>
      <w:r w:rsidR="006F45B1">
        <w:rPr>
          <w:sz w:val="22"/>
          <w:szCs w:val="22"/>
        </w:rPr>
        <w:t xml:space="preserve"> této smlouvy</w:t>
      </w:r>
      <w:r w:rsidR="0073710F">
        <w:rPr>
          <w:sz w:val="22"/>
          <w:szCs w:val="22"/>
        </w:rPr>
        <w:t>.</w:t>
      </w:r>
    </w:p>
    <w:p w:rsidR="00D81A09" w:rsidRPr="00620EF8" w:rsidRDefault="00763817" w:rsidP="002A7E49">
      <w:pPr>
        <w:pStyle w:val="Odstavecsmlouvy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Pronajímatel</w:t>
      </w:r>
      <w:r w:rsidR="009D39C7" w:rsidRPr="00620EF8">
        <w:rPr>
          <w:sz w:val="22"/>
          <w:szCs w:val="22"/>
        </w:rPr>
        <w:t xml:space="preserve"> </w:t>
      </w:r>
      <w:r w:rsidR="00886E4D">
        <w:rPr>
          <w:sz w:val="22"/>
          <w:szCs w:val="22"/>
        </w:rPr>
        <w:t xml:space="preserve">a </w:t>
      </w:r>
      <w:r>
        <w:rPr>
          <w:sz w:val="22"/>
          <w:szCs w:val="22"/>
        </w:rPr>
        <w:t>Nájemce</w:t>
      </w:r>
      <w:r w:rsidR="00886E4D">
        <w:rPr>
          <w:sz w:val="22"/>
          <w:szCs w:val="22"/>
        </w:rPr>
        <w:t xml:space="preserve"> </w:t>
      </w:r>
      <w:r w:rsidR="00D81A09" w:rsidRPr="00620EF8">
        <w:rPr>
          <w:sz w:val="22"/>
          <w:szCs w:val="22"/>
        </w:rPr>
        <w:t>m</w:t>
      </w:r>
      <w:r w:rsidR="00886E4D">
        <w:rPr>
          <w:sz w:val="22"/>
          <w:szCs w:val="22"/>
        </w:rPr>
        <w:t>ají</w:t>
      </w:r>
      <w:r w:rsidR="00D81A09" w:rsidRPr="00620EF8">
        <w:rPr>
          <w:sz w:val="22"/>
          <w:szCs w:val="22"/>
        </w:rPr>
        <w:t xml:space="preserve"> právo kontroly </w:t>
      </w:r>
      <w:r w:rsidR="006239FE">
        <w:rPr>
          <w:sz w:val="22"/>
          <w:szCs w:val="22"/>
        </w:rPr>
        <w:t>pozemku</w:t>
      </w:r>
      <w:r w:rsidR="00D81A09" w:rsidRPr="00620EF8">
        <w:rPr>
          <w:sz w:val="22"/>
          <w:szCs w:val="22"/>
        </w:rPr>
        <w:t xml:space="preserve">, a to po předchozím </w:t>
      </w:r>
      <w:r w:rsidR="00471D23" w:rsidRPr="00620EF8">
        <w:rPr>
          <w:sz w:val="22"/>
          <w:szCs w:val="22"/>
        </w:rPr>
        <w:t xml:space="preserve">písemném </w:t>
      </w:r>
      <w:r w:rsidR="00D82433" w:rsidRPr="00620EF8">
        <w:rPr>
          <w:sz w:val="22"/>
          <w:szCs w:val="22"/>
        </w:rPr>
        <w:t>oznámení tohoto </w:t>
      </w:r>
      <w:r w:rsidR="00D81A09" w:rsidRPr="00620EF8">
        <w:rPr>
          <w:sz w:val="22"/>
          <w:szCs w:val="22"/>
        </w:rPr>
        <w:t xml:space="preserve">záměru </w:t>
      </w:r>
      <w:r w:rsidR="009848E7">
        <w:rPr>
          <w:sz w:val="22"/>
          <w:szCs w:val="22"/>
        </w:rPr>
        <w:t>Investorovi</w:t>
      </w:r>
      <w:r w:rsidR="00886E4D">
        <w:rPr>
          <w:sz w:val="22"/>
          <w:szCs w:val="22"/>
        </w:rPr>
        <w:t xml:space="preserve"> stavby</w:t>
      </w:r>
      <w:r w:rsidR="00D81A09" w:rsidRPr="00620EF8">
        <w:rPr>
          <w:sz w:val="22"/>
          <w:szCs w:val="22"/>
        </w:rPr>
        <w:t>.</w:t>
      </w:r>
    </w:p>
    <w:p w:rsidR="00471D23" w:rsidRPr="002E5988" w:rsidRDefault="00763817" w:rsidP="003D34CC">
      <w:pPr>
        <w:pStyle w:val="Odstavecsmlouvy"/>
        <w:jc w:val="both"/>
        <w:rPr>
          <w:sz w:val="22"/>
          <w:szCs w:val="22"/>
        </w:rPr>
      </w:pPr>
      <w:r>
        <w:rPr>
          <w:sz w:val="22"/>
          <w:szCs w:val="22"/>
        </w:rPr>
        <w:t>Pronajímatel</w:t>
      </w:r>
      <w:r w:rsidR="009D39C7" w:rsidRPr="00620EF8">
        <w:rPr>
          <w:sz w:val="22"/>
          <w:szCs w:val="22"/>
        </w:rPr>
        <w:t xml:space="preserve"> </w:t>
      </w:r>
      <w:r w:rsidR="002E5988">
        <w:rPr>
          <w:sz w:val="22"/>
          <w:szCs w:val="22"/>
        </w:rPr>
        <w:t>je</w:t>
      </w:r>
      <w:r w:rsidR="00471D23" w:rsidRPr="00620EF8">
        <w:rPr>
          <w:sz w:val="22"/>
          <w:szCs w:val="22"/>
        </w:rPr>
        <w:t xml:space="preserve"> povin</w:t>
      </w:r>
      <w:r w:rsidR="002E5988">
        <w:rPr>
          <w:sz w:val="22"/>
          <w:szCs w:val="22"/>
        </w:rPr>
        <w:t>e</w:t>
      </w:r>
      <w:r w:rsidR="00471D23" w:rsidRPr="00620EF8">
        <w:rPr>
          <w:sz w:val="22"/>
          <w:szCs w:val="22"/>
        </w:rPr>
        <w:t xml:space="preserve">n umožnit </w:t>
      </w:r>
      <w:r w:rsidR="009D39C7">
        <w:rPr>
          <w:sz w:val="22"/>
          <w:szCs w:val="22"/>
        </w:rPr>
        <w:t>Investor</w:t>
      </w:r>
      <w:r w:rsidR="009848E7">
        <w:rPr>
          <w:sz w:val="22"/>
          <w:szCs w:val="22"/>
        </w:rPr>
        <w:t>ovi</w:t>
      </w:r>
      <w:r w:rsidR="009D39C7">
        <w:rPr>
          <w:sz w:val="22"/>
          <w:szCs w:val="22"/>
        </w:rPr>
        <w:t xml:space="preserve"> stavby</w:t>
      </w:r>
      <w:r w:rsidR="00097F65">
        <w:rPr>
          <w:sz w:val="22"/>
          <w:szCs w:val="22"/>
        </w:rPr>
        <w:t xml:space="preserve"> užívat </w:t>
      </w:r>
      <w:r w:rsidR="006239FE">
        <w:rPr>
          <w:sz w:val="22"/>
          <w:szCs w:val="22"/>
        </w:rPr>
        <w:t>pozemek</w:t>
      </w:r>
      <w:r w:rsidR="00F2098A" w:rsidRPr="00620EF8">
        <w:rPr>
          <w:sz w:val="22"/>
          <w:szCs w:val="22"/>
        </w:rPr>
        <w:t xml:space="preserve"> </w:t>
      </w:r>
      <w:r w:rsidR="00471D23" w:rsidRPr="00620EF8">
        <w:rPr>
          <w:sz w:val="22"/>
          <w:szCs w:val="22"/>
        </w:rPr>
        <w:t>k</w:t>
      </w:r>
      <w:r w:rsidR="00F2098A">
        <w:rPr>
          <w:sz w:val="22"/>
          <w:szCs w:val="22"/>
        </w:rPr>
        <w:t>e</w:t>
      </w:r>
      <w:r w:rsidR="00471D23" w:rsidRPr="00620EF8">
        <w:rPr>
          <w:sz w:val="22"/>
          <w:szCs w:val="22"/>
        </w:rPr>
        <w:t> </w:t>
      </w:r>
      <w:r w:rsidR="00F2098A">
        <w:rPr>
          <w:sz w:val="22"/>
          <w:szCs w:val="22"/>
        </w:rPr>
        <w:t>s</w:t>
      </w:r>
      <w:r w:rsidR="00471D23" w:rsidRPr="00620EF8">
        <w:rPr>
          <w:sz w:val="22"/>
          <w:szCs w:val="22"/>
        </w:rPr>
        <w:t>jednanému účelu.</w:t>
      </w:r>
      <w:r w:rsidR="00886E4D">
        <w:rPr>
          <w:sz w:val="22"/>
          <w:szCs w:val="22"/>
        </w:rPr>
        <w:t xml:space="preserve"> </w:t>
      </w:r>
      <w:r w:rsidRPr="002E5988">
        <w:rPr>
          <w:sz w:val="22"/>
          <w:szCs w:val="22"/>
        </w:rPr>
        <w:t>Nájemce</w:t>
      </w:r>
      <w:r w:rsidR="00886E4D" w:rsidRPr="002E5988">
        <w:rPr>
          <w:sz w:val="22"/>
          <w:szCs w:val="22"/>
        </w:rPr>
        <w:t xml:space="preserve"> se zavazuje poskytnout potřebnou součinnost.</w:t>
      </w:r>
    </w:p>
    <w:p w:rsidR="00471D23" w:rsidRPr="00620EF8" w:rsidRDefault="00763817" w:rsidP="003D34CC">
      <w:pPr>
        <w:pStyle w:val="Odstavecsmlouvy"/>
        <w:jc w:val="both"/>
        <w:rPr>
          <w:sz w:val="22"/>
          <w:szCs w:val="22"/>
        </w:rPr>
      </w:pPr>
      <w:r>
        <w:rPr>
          <w:sz w:val="22"/>
          <w:szCs w:val="22"/>
        </w:rPr>
        <w:t>Pronajímatel</w:t>
      </w:r>
      <w:r w:rsidR="009D39C7" w:rsidRPr="00620EF8">
        <w:rPr>
          <w:sz w:val="22"/>
          <w:szCs w:val="22"/>
        </w:rPr>
        <w:t xml:space="preserve"> </w:t>
      </w:r>
      <w:r w:rsidR="00097F65">
        <w:rPr>
          <w:sz w:val="22"/>
          <w:szCs w:val="22"/>
        </w:rPr>
        <w:t xml:space="preserve">je povinen </w:t>
      </w:r>
      <w:r w:rsidR="006239FE">
        <w:rPr>
          <w:sz w:val="22"/>
          <w:szCs w:val="22"/>
        </w:rPr>
        <w:t>pozemek</w:t>
      </w:r>
      <w:r w:rsidR="00F2098A" w:rsidRPr="00620EF8">
        <w:rPr>
          <w:sz w:val="22"/>
          <w:szCs w:val="22"/>
        </w:rPr>
        <w:t xml:space="preserve"> </w:t>
      </w:r>
      <w:r w:rsidR="00471D23" w:rsidRPr="00620EF8">
        <w:rPr>
          <w:sz w:val="22"/>
          <w:szCs w:val="22"/>
        </w:rPr>
        <w:t>udržovat v takovém stavu, aby mohl sloužit účelu užívání.</w:t>
      </w:r>
      <w:r w:rsidR="00886E4D">
        <w:rPr>
          <w:sz w:val="22"/>
          <w:szCs w:val="22"/>
        </w:rPr>
        <w:t xml:space="preserve"> </w:t>
      </w:r>
      <w:r>
        <w:rPr>
          <w:sz w:val="22"/>
          <w:szCs w:val="22"/>
        </w:rPr>
        <w:t>Nájemce</w:t>
      </w:r>
      <w:r w:rsidR="00886E4D">
        <w:rPr>
          <w:sz w:val="22"/>
          <w:szCs w:val="22"/>
        </w:rPr>
        <w:t xml:space="preserve"> se zavazuje poskytnout potřebnou součinnost.</w:t>
      </w:r>
    </w:p>
    <w:p w:rsidR="00471D23" w:rsidRPr="00620EF8" w:rsidRDefault="009D39C7" w:rsidP="003D34CC">
      <w:pPr>
        <w:pStyle w:val="Odstavecsmlouvy"/>
        <w:jc w:val="both"/>
        <w:rPr>
          <w:sz w:val="22"/>
          <w:szCs w:val="22"/>
        </w:rPr>
      </w:pPr>
      <w:r w:rsidRPr="00620EF8">
        <w:rPr>
          <w:sz w:val="22"/>
          <w:szCs w:val="22"/>
        </w:rPr>
        <w:t xml:space="preserve">Pronajímatel </w:t>
      </w:r>
      <w:r w:rsidR="00471D23" w:rsidRPr="00620EF8">
        <w:rPr>
          <w:sz w:val="22"/>
          <w:szCs w:val="22"/>
        </w:rPr>
        <w:t xml:space="preserve">je povinen zajistit </w:t>
      </w:r>
      <w:r w:rsidR="00886E4D">
        <w:rPr>
          <w:sz w:val="22"/>
          <w:szCs w:val="22"/>
        </w:rPr>
        <w:t>Investor</w:t>
      </w:r>
      <w:r w:rsidR="009848E7">
        <w:rPr>
          <w:sz w:val="22"/>
          <w:szCs w:val="22"/>
        </w:rPr>
        <w:t>ovi</w:t>
      </w:r>
      <w:r w:rsidR="00886E4D">
        <w:rPr>
          <w:sz w:val="22"/>
          <w:szCs w:val="22"/>
        </w:rPr>
        <w:t xml:space="preserve"> stavby</w:t>
      </w:r>
      <w:r w:rsidR="00097F65">
        <w:rPr>
          <w:sz w:val="22"/>
          <w:szCs w:val="22"/>
        </w:rPr>
        <w:t xml:space="preserve"> nerušené užívání </w:t>
      </w:r>
      <w:r w:rsidR="006239FE">
        <w:rPr>
          <w:sz w:val="22"/>
          <w:szCs w:val="22"/>
        </w:rPr>
        <w:t>pozemku</w:t>
      </w:r>
      <w:r w:rsidR="00F2098A">
        <w:rPr>
          <w:sz w:val="22"/>
          <w:szCs w:val="22"/>
        </w:rPr>
        <w:t xml:space="preserve"> </w:t>
      </w:r>
      <w:r w:rsidR="00097F65">
        <w:rPr>
          <w:sz w:val="22"/>
          <w:szCs w:val="22"/>
        </w:rPr>
        <w:t>po dobu trvání dočasného užívání</w:t>
      </w:r>
      <w:r w:rsidR="00471D23" w:rsidRPr="00620EF8">
        <w:rPr>
          <w:sz w:val="22"/>
          <w:szCs w:val="22"/>
        </w:rPr>
        <w:t xml:space="preserve">. </w:t>
      </w:r>
      <w:r w:rsidRPr="00620EF8">
        <w:rPr>
          <w:sz w:val="22"/>
          <w:szCs w:val="22"/>
        </w:rPr>
        <w:t>Nájemce</w:t>
      </w:r>
      <w:r>
        <w:rPr>
          <w:sz w:val="22"/>
          <w:szCs w:val="22"/>
        </w:rPr>
        <w:t xml:space="preserve"> se zavazuje poskytnout potřebnou součinnost.</w:t>
      </w:r>
      <w:r w:rsidR="00886E4D">
        <w:rPr>
          <w:sz w:val="22"/>
          <w:szCs w:val="22"/>
        </w:rPr>
        <w:t xml:space="preserve"> </w:t>
      </w:r>
    </w:p>
    <w:p w:rsidR="00D81A09" w:rsidRDefault="009D39C7" w:rsidP="003D34CC">
      <w:pPr>
        <w:pStyle w:val="Odstavecsmlouvy"/>
        <w:jc w:val="both"/>
        <w:rPr>
          <w:sz w:val="22"/>
          <w:szCs w:val="22"/>
        </w:rPr>
      </w:pPr>
      <w:r>
        <w:rPr>
          <w:sz w:val="22"/>
          <w:szCs w:val="22"/>
        </w:rPr>
        <w:t>Investor stavby</w:t>
      </w:r>
      <w:r w:rsidR="00D81A09" w:rsidRPr="00620EF8">
        <w:rPr>
          <w:sz w:val="22"/>
          <w:szCs w:val="22"/>
        </w:rPr>
        <w:t xml:space="preserve"> se zavazuje strpět úkony, práce, činnosti a omezení ze strany </w:t>
      </w:r>
      <w:r>
        <w:rPr>
          <w:sz w:val="22"/>
          <w:szCs w:val="22"/>
        </w:rPr>
        <w:t>P</w:t>
      </w:r>
      <w:r w:rsidR="00D81A09" w:rsidRPr="00620EF8">
        <w:rPr>
          <w:sz w:val="22"/>
          <w:szCs w:val="22"/>
        </w:rPr>
        <w:t xml:space="preserve">ronajímatele, která jsou nutná k zabezpečení změn uvedených v odstavci </w:t>
      </w:r>
      <w:r w:rsidR="00B65179" w:rsidRPr="00620EF8">
        <w:rPr>
          <w:sz w:val="22"/>
          <w:szCs w:val="22"/>
        </w:rPr>
        <w:t>2</w:t>
      </w:r>
      <w:r w:rsidR="00A32018" w:rsidRPr="00620EF8">
        <w:rPr>
          <w:sz w:val="22"/>
          <w:szCs w:val="22"/>
        </w:rPr>
        <w:t xml:space="preserve"> </w:t>
      </w:r>
      <w:r w:rsidR="00E87E67" w:rsidRPr="00620EF8">
        <w:rPr>
          <w:sz w:val="22"/>
          <w:szCs w:val="22"/>
        </w:rPr>
        <w:t>tohoto článku</w:t>
      </w:r>
      <w:r w:rsidR="006F45B1">
        <w:rPr>
          <w:sz w:val="22"/>
          <w:szCs w:val="22"/>
        </w:rPr>
        <w:t xml:space="preserve"> smlouvy</w:t>
      </w:r>
      <w:r w:rsidR="002A2DCE" w:rsidRPr="00620EF8">
        <w:rPr>
          <w:sz w:val="22"/>
          <w:szCs w:val="22"/>
        </w:rPr>
        <w:t>.</w:t>
      </w:r>
    </w:p>
    <w:p w:rsidR="00D81A09" w:rsidRPr="00A62434" w:rsidRDefault="009D39C7" w:rsidP="003D34CC">
      <w:pPr>
        <w:pStyle w:val="Odstavecsmlouvy"/>
        <w:jc w:val="both"/>
        <w:rPr>
          <w:sz w:val="22"/>
          <w:szCs w:val="22"/>
        </w:rPr>
      </w:pPr>
      <w:r>
        <w:rPr>
          <w:sz w:val="22"/>
          <w:szCs w:val="22"/>
        </w:rPr>
        <w:t>Investor stavby</w:t>
      </w:r>
      <w:r w:rsidRPr="00620EF8">
        <w:rPr>
          <w:sz w:val="22"/>
          <w:szCs w:val="22"/>
        </w:rPr>
        <w:t xml:space="preserve"> </w:t>
      </w:r>
      <w:r w:rsidR="002A2DCE" w:rsidRPr="00620EF8">
        <w:rPr>
          <w:sz w:val="22"/>
          <w:szCs w:val="22"/>
        </w:rPr>
        <w:t xml:space="preserve">je oprávněn </w:t>
      </w:r>
      <w:r w:rsidR="00D81A09" w:rsidRPr="00620EF8">
        <w:rPr>
          <w:sz w:val="22"/>
          <w:szCs w:val="22"/>
        </w:rPr>
        <w:t xml:space="preserve">bez písemného souhlasu </w:t>
      </w:r>
      <w:r>
        <w:rPr>
          <w:sz w:val="22"/>
          <w:szCs w:val="22"/>
        </w:rPr>
        <w:t>P</w:t>
      </w:r>
      <w:r w:rsidR="00D81A09" w:rsidRPr="00620EF8">
        <w:rPr>
          <w:sz w:val="22"/>
          <w:szCs w:val="22"/>
        </w:rPr>
        <w:t xml:space="preserve">ronajímatele dát </w:t>
      </w:r>
      <w:r w:rsidR="006239FE">
        <w:rPr>
          <w:sz w:val="22"/>
          <w:szCs w:val="22"/>
        </w:rPr>
        <w:t>pozemek</w:t>
      </w:r>
      <w:r w:rsidR="00F2098A" w:rsidRPr="00620EF8">
        <w:rPr>
          <w:sz w:val="22"/>
          <w:szCs w:val="22"/>
        </w:rPr>
        <w:t xml:space="preserve"> </w:t>
      </w:r>
      <w:r w:rsidR="00D81A09" w:rsidRPr="00A62434">
        <w:rPr>
          <w:sz w:val="22"/>
          <w:szCs w:val="22"/>
        </w:rPr>
        <w:t>do</w:t>
      </w:r>
      <w:r w:rsidR="00A62434">
        <w:rPr>
          <w:sz w:val="22"/>
          <w:szCs w:val="22"/>
        </w:rPr>
        <w:t xml:space="preserve"> dočasného</w:t>
      </w:r>
      <w:r w:rsidR="00D34F5C" w:rsidRPr="00A62434">
        <w:rPr>
          <w:sz w:val="22"/>
          <w:szCs w:val="22"/>
        </w:rPr>
        <w:t> </w:t>
      </w:r>
      <w:r w:rsidR="002A2DCE" w:rsidRPr="00A62434">
        <w:rPr>
          <w:sz w:val="22"/>
          <w:szCs w:val="22"/>
        </w:rPr>
        <w:t xml:space="preserve">užívání zhotoviteli </w:t>
      </w:r>
      <w:r w:rsidR="008658A2" w:rsidRPr="00A62434">
        <w:rPr>
          <w:sz w:val="22"/>
          <w:szCs w:val="22"/>
        </w:rPr>
        <w:t xml:space="preserve">stavby </w:t>
      </w:r>
      <w:r w:rsidR="004613B9" w:rsidRPr="00A62434">
        <w:rPr>
          <w:sz w:val="22"/>
          <w:szCs w:val="22"/>
        </w:rPr>
        <w:t>dle čl</w:t>
      </w:r>
      <w:r w:rsidR="00E87E67" w:rsidRPr="00A62434">
        <w:rPr>
          <w:sz w:val="22"/>
          <w:szCs w:val="22"/>
        </w:rPr>
        <w:t>.</w:t>
      </w:r>
      <w:r w:rsidR="004613B9" w:rsidRPr="00A62434">
        <w:rPr>
          <w:sz w:val="22"/>
          <w:szCs w:val="22"/>
        </w:rPr>
        <w:t xml:space="preserve"> </w:t>
      </w:r>
      <w:r w:rsidR="00E87E67" w:rsidRPr="00A62434">
        <w:rPr>
          <w:sz w:val="22"/>
          <w:szCs w:val="22"/>
        </w:rPr>
        <w:t>I</w:t>
      </w:r>
      <w:r w:rsidR="004613B9" w:rsidRPr="00A62434">
        <w:rPr>
          <w:sz w:val="22"/>
          <w:szCs w:val="22"/>
        </w:rPr>
        <w:t xml:space="preserve"> </w:t>
      </w:r>
      <w:r w:rsidR="00E87E67" w:rsidRPr="00A62434">
        <w:rPr>
          <w:sz w:val="22"/>
          <w:szCs w:val="22"/>
        </w:rPr>
        <w:t xml:space="preserve">odst. </w:t>
      </w:r>
      <w:r w:rsidRPr="00A62434">
        <w:rPr>
          <w:sz w:val="22"/>
          <w:szCs w:val="22"/>
        </w:rPr>
        <w:t>3</w:t>
      </w:r>
      <w:r w:rsidR="00E87E67" w:rsidRPr="00A62434">
        <w:rPr>
          <w:sz w:val="22"/>
          <w:szCs w:val="22"/>
        </w:rPr>
        <w:t xml:space="preserve"> této smlouvy</w:t>
      </w:r>
      <w:r w:rsidR="00D81A09" w:rsidRPr="00A62434">
        <w:rPr>
          <w:sz w:val="22"/>
          <w:szCs w:val="22"/>
        </w:rPr>
        <w:t>.</w:t>
      </w:r>
    </w:p>
    <w:p w:rsidR="002A7E49" w:rsidRPr="00620EF8" w:rsidRDefault="009D39C7" w:rsidP="002A7E49">
      <w:pPr>
        <w:pStyle w:val="Odstavecsmlouvy"/>
        <w:jc w:val="both"/>
        <w:rPr>
          <w:sz w:val="22"/>
          <w:szCs w:val="22"/>
        </w:rPr>
      </w:pPr>
      <w:r>
        <w:rPr>
          <w:sz w:val="22"/>
          <w:szCs w:val="22"/>
        </w:rPr>
        <w:t>Investor stavby</w:t>
      </w:r>
      <w:r w:rsidRPr="00620EF8">
        <w:rPr>
          <w:sz w:val="22"/>
          <w:szCs w:val="22"/>
        </w:rPr>
        <w:t xml:space="preserve"> </w:t>
      </w:r>
      <w:r w:rsidR="00D81A09" w:rsidRPr="00620EF8">
        <w:rPr>
          <w:sz w:val="22"/>
          <w:szCs w:val="22"/>
        </w:rPr>
        <w:t xml:space="preserve">je povinen užívat </w:t>
      </w:r>
      <w:r w:rsidR="006239FE">
        <w:rPr>
          <w:sz w:val="22"/>
          <w:szCs w:val="22"/>
        </w:rPr>
        <w:t>pozemek</w:t>
      </w:r>
      <w:r w:rsidR="008658A2" w:rsidRPr="00620EF8">
        <w:rPr>
          <w:sz w:val="22"/>
          <w:szCs w:val="22"/>
        </w:rPr>
        <w:t xml:space="preserve"> </w:t>
      </w:r>
      <w:r w:rsidR="00D81A09" w:rsidRPr="00620EF8">
        <w:rPr>
          <w:sz w:val="22"/>
          <w:szCs w:val="22"/>
        </w:rPr>
        <w:t>jen pro účel, který je sjednán v této smlouvě</w:t>
      </w:r>
      <w:r w:rsidR="004613B9" w:rsidRPr="00620EF8">
        <w:rPr>
          <w:sz w:val="22"/>
          <w:szCs w:val="22"/>
        </w:rPr>
        <w:t>.</w:t>
      </w:r>
    </w:p>
    <w:p w:rsidR="00D81A09" w:rsidRPr="00620EF8" w:rsidRDefault="009D39C7" w:rsidP="002A7E49">
      <w:pPr>
        <w:pStyle w:val="Odstavecsmlouvy"/>
        <w:jc w:val="both"/>
        <w:rPr>
          <w:sz w:val="22"/>
          <w:szCs w:val="22"/>
        </w:rPr>
      </w:pPr>
      <w:r>
        <w:rPr>
          <w:sz w:val="22"/>
          <w:szCs w:val="22"/>
        </w:rPr>
        <w:t>Investor stavby</w:t>
      </w:r>
      <w:r w:rsidRPr="00620EF8">
        <w:rPr>
          <w:sz w:val="22"/>
          <w:szCs w:val="22"/>
        </w:rPr>
        <w:t xml:space="preserve"> </w:t>
      </w:r>
      <w:r w:rsidR="00D81A09" w:rsidRPr="00620EF8">
        <w:rPr>
          <w:sz w:val="22"/>
          <w:szCs w:val="22"/>
        </w:rPr>
        <w:t xml:space="preserve">je povinen se o </w:t>
      </w:r>
      <w:r w:rsidR="006239FE">
        <w:rPr>
          <w:sz w:val="22"/>
          <w:szCs w:val="22"/>
        </w:rPr>
        <w:t>pozemek</w:t>
      </w:r>
      <w:r w:rsidR="00F2098A" w:rsidRPr="00620EF8">
        <w:rPr>
          <w:sz w:val="22"/>
          <w:szCs w:val="22"/>
        </w:rPr>
        <w:t xml:space="preserve"> </w:t>
      </w:r>
      <w:r w:rsidR="00A0797E" w:rsidRPr="00620EF8">
        <w:rPr>
          <w:sz w:val="22"/>
          <w:szCs w:val="22"/>
        </w:rPr>
        <w:t>starat s péčí řádného hospodáře</w:t>
      </w:r>
      <w:r w:rsidR="00471D23" w:rsidRPr="00620EF8">
        <w:rPr>
          <w:sz w:val="22"/>
          <w:szCs w:val="22"/>
        </w:rPr>
        <w:t>.</w:t>
      </w:r>
    </w:p>
    <w:p w:rsidR="00471D23" w:rsidRPr="006944B0" w:rsidRDefault="009D39C7" w:rsidP="006944B0">
      <w:pPr>
        <w:pStyle w:val="Odstavecsmlouvy"/>
        <w:jc w:val="both"/>
        <w:rPr>
          <w:sz w:val="22"/>
          <w:szCs w:val="22"/>
        </w:rPr>
      </w:pPr>
      <w:r>
        <w:rPr>
          <w:sz w:val="22"/>
          <w:szCs w:val="22"/>
        </w:rPr>
        <w:t>Investor stavby</w:t>
      </w:r>
      <w:r w:rsidRPr="00620EF8">
        <w:rPr>
          <w:sz w:val="22"/>
          <w:szCs w:val="22"/>
        </w:rPr>
        <w:t xml:space="preserve"> </w:t>
      </w:r>
      <w:r w:rsidR="00D81A09" w:rsidRPr="00620EF8">
        <w:rPr>
          <w:sz w:val="22"/>
          <w:szCs w:val="22"/>
        </w:rPr>
        <w:t>je povinen p</w:t>
      </w:r>
      <w:r w:rsidR="00D81A09" w:rsidRPr="00620EF8">
        <w:rPr>
          <w:rStyle w:val="OdstavecsmlouvyChar"/>
          <w:sz w:val="22"/>
          <w:szCs w:val="22"/>
        </w:rPr>
        <w:t>r</w:t>
      </w:r>
      <w:r w:rsidR="00D81A09" w:rsidRPr="00620EF8">
        <w:rPr>
          <w:sz w:val="22"/>
          <w:szCs w:val="22"/>
        </w:rPr>
        <w:t xml:space="preserve">avidelně hradit </w:t>
      </w:r>
      <w:r>
        <w:rPr>
          <w:sz w:val="22"/>
          <w:szCs w:val="22"/>
        </w:rPr>
        <w:t>N</w:t>
      </w:r>
      <w:r w:rsidR="00097F65">
        <w:rPr>
          <w:sz w:val="22"/>
          <w:szCs w:val="22"/>
        </w:rPr>
        <w:t>áhrady</w:t>
      </w:r>
      <w:r w:rsidR="00D81A09" w:rsidRPr="00620EF8">
        <w:rPr>
          <w:sz w:val="22"/>
          <w:szCs w:val="22"/>
        </w:rPr>
        <w:t xml:space="preserve"> související s</w:t>
      </w:r>
      <w:r w:rsidR="006239FE">
        <w:rPr>
          <w:sz w:val="22"/>
          <w:szCs w:val="22"/>
        </w:rPr>
        <w:t> užíváním pozemku</w:t>
      </w:r>
      <w:r w:rsidR="00D81A09" w:rsidRPr="00620EF8">
        <w:rPr>
          <w:sz w:val="22"/>
          <w:szCs w:val="22"/>
        </w:rPr>
        <w:t>.</w:t>
      </w:r>
    </w:p>
    <w:p w:rsidR="00FE7498" w:rsidRPr="00620EF8" w:rsidRDefault="00FE7498" w:rsidP="00E67888">
      <w:pPr>
        <w:pStyle w:val="slolnkusmlouvy"/>
        <w:ind w:left="4395"/>
        <w:jc w:val="both"/>
        <w:rPr>
          <w:sz w:val="22"/>
          <w:szCs w:val="22"/>
        </w:rPr>
      </w:pPr>
    </w:p>
    <w:p w:rsidR="00D81A09" w:rsidRPr="00620EF8" w:rsidRDefault="00D81A09" w:rsidP="004613B9">
      <w:pPr>
        <w:pStyle w:val="NzevlnkuSOD"/>
        <w:rPr>
          <w:b w:val="0"/>
          <w:sz w:val="22"/>
          <w:szCs w:val="22"/>
        </w:rPr>
      </w:pPr>
      <w:r w:rsidRPr="00620EF8">
        <w:rPr>
          <w:sz w:val="22"/>
          <w:szCs w:val="22"/>
        </w:rPr>
        <w:t>Závěrečná ustanovení</w:t>
      </w:r>
    </w:p>
    <w:p w:rsidR="00471D23" w:rsidRPr="00F41709" w:rsidRDefault="00471D23" w:rsidP="00C85B3D">
      <w:pPr>
        <w:pStyle w:val="Odstavecsmlouvy"/>
        <w:autoSpaceDE w:val="0"/>
        <w:autoSpaceDN w:val="0"/>
        <w:adjustRightInd w:val="0"/>
        <w:jc w:val="both"/>
        <w:rPr>
          <w:sz w:val="22"/>
          <w:szCs w:val="22"/>
        </w:rPr>
      </w:pPr>
      <w:r w:rsidRPr="00F41709">
        <w:rPr>
          <w:sz w:val="22"/>
          <w:szCs w:val="22"/>
        </w:rPr>
        <w:t xml:space="preserve">Smluvní strany berou na vědomí, že jsou svými projevy </w:t>
      </w:r>
      <w:r w:rsidR="00F31E3C" w:rsidRPr="00F41709">
        <w:rPr>
          <w:sz w:val="22"/>
          <w:szCs w:val="22"/>
        </w:rPr>
        <w:t>vázány od okamžiku podpisu této </w:t>
      </w:r>
      <w:r w:rsidRPr="00F41709">
        <w:rPr>
          <w:sz w:val="22"/>
          <w:szCs w:val="22"/>
        </w:rPr>
        <w:t>smlouvy.</w:t>
      </w:r>
    </w:p>
    <w:p w:rsidR="00C626A5" w:rsidRDefault="00C626A5" w:rsidP="003D34CC">
      <w:pPr>
        <w:pStyle w:val="Odstavecsmlouvy"/>
        <w:autoSpaceDE w:val="0"/>
        <w:autoSpaceDN w:val="0"/>
        <w:adjustRightInd w:val="0"/>
        <w:jc w:val="both"/>
        <w:rPr>
          <w:sz w:val="22"/>
          <w:szCs w:val="22"/>
        </w:rPr>
      </w:pPr>
      <w:r w:rsidRPr="00620EF8">
        <w:rPr>
          <w:sz w:val="22"/>
          <w:szCs w:val="22"/>
        </w:rPr>
        <w:t>Smluvní strany se dohodly, že není-li v této smlouvě stanoveno jinak, řídí se práva a povinnosti smluvních stran zákonem č. 89/2012 Sb.</w:t>
      </w:r>
    </w:p>
    <w:p w:rsidR="000A7CAE" w:rsidRPr="00620EF8" w:rsidRDefault="000A7CAE" w:rsidP="003D34CC">
      <w:pPr>
        <w:pStyle w:val="Odstavecsmlouvy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Pronajímatel a Nájemce berou na vědomí, že Investor </w:t>
      </w:r>
      <w:r w:rsidR="009848E7">
        <w:rPr>
          <w:sz w:val="22"/>
          <w:szCs w:val="22"/>
        </w:rPr>
        <w:t xml:space="preserve">stavby </w:t>
      </w:r>
      <w:r>
        <w:rPr>
          <w:sz w:val="22"/>
          <w:szCs w:val="22"/>
        </w:rPr>
        <w:t>nenese žádnou zodpovědnost za případné sankce, nedoplatky, správní poplatky a pod</w:t>
      </w:r>
      <w:r w:rsidR="00690533">
        <w:rPr>
          <w:sz w:val="22"/>
          <w:szCs w:val="22"/>
        </w:rPr>
        <w:t>obné</w:t>
      </w:r>
      <w:r>
        <w:rPr>
          <w:sz w:val="22"/>
          <w:szCs w:val="22"/>
        </w:rPr>
        <w:t>, které plynou ze smluvního vztahu mezi Pronajímatelem a Nájemcem</w:t>
      </w:r>
      <w:r w:rsidR="00690533">
        <w:rPr>
          <w:sz w:val="22"/>
          <w:szCs w:val="22"/>
        </w:rPr>
        <w:t>. Investor se nebude finančně účastnit na náhradách za zemědělské dotace</w:t>
      </w:r>
      <w:r w:rsidR="0073710F">
        <w:rPr>
          <w:sz w:val="22"/>
          <w:szCs w:val="22"/>
        </w:rPr>
        <w:t>, a rovněž neručí za škody způsobené případnou ztrátou těchto dotací.</w:t>
      </w:r>
    </w:p>
    <w:p w:rsidR="00C626A5" w:rsidRDefault="00C626A5" w:rsidP="003D34CC">
      <w:pPr>
        <w:pStyle w:val="Odstavecsmlouvy"/>
        <w:autoSpaceDE w:val="0"/>
        <w:autoSpaceDN w:val="0"/>
        <w:adjustRightInd w:val="0"/>
        <w:jc w:val="both"/>
        <w:rPr>
          <w:sz w:val="22"/>
          <w:szCs w:val="22"/>
        </w:rPr>
      </w:pPr>
      <w:r w:rsidRPr="00620EF8">
        <w:rPr>
          <w:sz w:val="22"/>
          <w:szCs w:val="22"/>
        </w:rPr>
        <w:t>Smluvní strany se dohodly, že jakékoli změny a doplňky této smlouvy jsou možné pouze písemnou formou, v podobě oboustranně uzavřených vzestupně číslovaných dodatků smlouvy.</w:t>
      </w:r>
    </w:p>
    <w:p w:rsidR="0073710F" w:rsidRPr="00620EF8" w:rsidRDefault="0073710F" w:rsidP="003D34CC">
      <w:pPr>
        <w:pStyle w:val="Odstavecsmlouvy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="00CC203C">
        <w:rPr>
          <w:sz w:val="22"/>
          <w:szCs w:val="22"/>
        </w:rPr>
        <w:t xml:space="preserve">ronajímatel a Nájemce se dohodli, že po skončení dočasného užívání </w:t>
      </w:r>
      <w:r w:rsidR="006239FE">
        <w:rPr>
          <w:sz w:val="22"/>
          <w:szCs w:val="22"/>
        </w:rPr>
        <w:t xml:space="preserve">pozemku </w:t>
      </w:r>
      <w:r w:rsidR="00CC203C">
        <w:rPr>
          <w:sz w:val="22"/>
          <w:szCs w:val="22"/>
        </w:rPr>
        <w:t>dle této</w:t>
      </w:r>
      <w:r>
        <w:rPr>
          <w:sz w:val="22"/>
          <w:szCs w:val="22"/>
        </w:rPr>
        <w:t xml:space="preserve"> smlouvy bude </w:t>
      </w:r>
      <w:r w:rsidR="006239FE">
        <w:rPr>
          <w:sz w:val="22"/>
          <w:szCs w:val="22"/>
        </w:rPr>
        <w:t xml:space="preserve">u tohoto pozemku </w:t>
      </w:r>
      <w:r>
        <w:rPr>
          <w:sz w:val="22"/>
          <w:szCs w:val="22"/>
        </w:rPr>
        <w:t>pokračováno ve s</w:t>
      </w:r>
      <w:r w:rsidR="00CC203C">
        <w:rPr>
          <w:sz w:val="22"/>
          <w:szCs w:val="22"/>
        </w:rPr>
        <w:t xml:space="preserve">távajícím </w:t>
      </w:r>
      <w:r w:rsidR="006239FE">
        <w:rPr>
          <w:sz w:val="22"/>
          <w:szCs w:val="22"/>
        </w:rPr>
        <w:t xml:space="preserve">nájemním </w:t>
      </w:r>
      <w:r w:rsidR="00EB5C62">
        <w:rPr>
          <w:sz w:val="22"/>
          <w:szCs w:val="22"/>
        </w:rPr>
        <w:t>vztahu mezi Nájemcem a </w:t>
      </w:r>
      <w:r w:rsidR="00CC203C">
        <w:rPr>
          <w:sz w:val="22"/>
          <w:szCs w:val="22"/>
        </w:rPr>
        <w:t>P</w:t>
      </w:r>
      <w:r>
        <w:rPr>
          <w:sz w:val="22"/>
          <w:szCs w:val="22"/>
        </w:rPr>
        <w:t>ronajímatelem.</w:t>
      </w:r>
    </w:p>
    <w:p w:rsidR="00AC0737" w:rsidRPr="00620EF8" w:rsidRDefault="00AC0737" w:rsidP="003D34CC">
      <w:pPr>
        <w:pStyle w:val="Odstavecsmlouvy"/>
        <w:autoSpaceDE w:val="0"/>
        <w:autoSpaceDN w:val="0"/>
        <w:adjustRightInd w:val="0"/>
        <w:jc w:val="both"/>
        <w:rPr>
          <w:sz w:val="22"/>
          <w:szCs w:val="22"/>
        </w:rPr>
      </w:pPr>
      <w:r w:rsidRPr="00620EF8">
        <w:rPr>
          <w:sz w:val="22"/>
          <w:szCs w:val="22"/>
        </w:rPr>
        <w:t xml:space="preserve">Tato smlouva je vyhotovena </w:t>
      </w:r>
      <w:r w:rsidRPr="002E5988">
        <w:rPr>
          <w:sz w:val="22"/>
          <w:szCs w:val="22"/>
        </w:rPr>
        <w:t xml:space="preserve">ve </w:t>
      </w:r>
      <w:r w:rsidR="00613A38" w:rsidRPr="002C6AA9">
        <w:rPr>
          <w:sz w:val="22"/>
          <w:szCs w:val="22"/>
        </w:rPr>
        <w:t xml:space="preserve">třech (3) </w:t>
      </w:r>
      <w:r w:rsidR="00C626A5" w:rsidRPr="002E5988">
        <w:rPr>
          <w:sz w:val="22"/>
          <w:szCs w:val="22"/>
        </w:rPr>
        <w:t xml:space="preserve">stejnopisech. Každá ze smluvních stran obdrží </w:t>
      </w:r>
      <w:r w:rsidR="00613A38" w:rsidRPr="002C6AA9">
        <w:rPr>
          <w:sz w:val="22"/>
          <w:szCs w:val="22"/>
        </w:rPr>
        <w:t>jedno (1)</w:t>
      </w:r>
      <w:r w:rsidR="00613A38">
        <w:rPr>
          <w:b/>
          <w:sz w:val="22"/>
          <w:szCs w:val="22"/>
        </w:rPr>
        <w:t xml:space="preserve"> </w:t>
      </w:r>
      <w:r w:rsidR="00C626A5" w:rsidRPr="00620EF8">
        <w:rPr>
          <w:sz w:val="22"/>
          <w:szCs w:val="22"/>
        </w:rPr>
        <w:t>vyhotovení</w:t>
      </w:r>
      <w:r w:rsidRPr="00620EF8">
        <w:rPr>
          <w:sz w:val="22"/>
          <w:szCs w:val="22"/>
        </w:rPr>
        <w:t xml:space="preserve">. </w:t>
      </w:r>
    </w:p>
    <w:p w:rsidR="006A5114" w:rsidRPr="00620EF8" w:rsidRDefault="00D81A09" w:rsidP="003D34CC">
      <w:pPr>
        <w:pStyle w:val="Odstavecsmlouvy"/>
        <w:jc w:val="both"/>
        <w:rPr>
          <w:sz w:val="22"/>
          <w:szCs w:val="22"/>
        </w:rPr>
      </w:pPr>
      <w:r w:rsidRPr="00620EF8">
        <w:rPr>
          <w:sz w:val="22"/>
          <w:szCs w:val="22"/>
        </w:rPr>
        <w:t xml:space="preserve">Smluvní strany se zavazují řádně spolupracovat a včas se navzájem informovat o všech podstatných okolnostech, které mohou mít vliv na řádné plnění </w:t>
      </w:r>
      <w:r w:rsidR="00471D23" w:rsidRPr="00620EF8">
        <w:rPr>
          <w:sz w:val="22"/>
          <w:szCs w:val="22"/>
        </w:rPr>
        <w:t xml:space="preserve">předmětu </w:t>
      </w:r>
      <w:r w:rsidRPr="00620EF8">
        <w:rPr>
          <w:sz w:val="22"/>
          <w:szCs w:val="22"/>
        </w:rPr>
        <w:t>této smlouvy.</w:t>
      </w:r>
    </w:p>
    <w:p w:rsidR="00D81A09" w:rsidRPr="00620EF8" w:rsidRDefault="00C102D6" w:rsidP="003D34CC">
      <w:pPr>
        <w:pStyle w:val="Odstavecsmlouvy"/>
        <w:jc w:val="both"/>
        <w:rPr>
          <w:sz w:val="22"/>
          <w:szCs w:val="22"/>
        </w:rPr>
      </w:pPr>
      <w:r w:rsidRPr="00620EF8">
        <w:rPr>
          <w:sz w:val="22"/>
          <w:szCs w:val="22"/>
        </w:rPr>
        <w:t>Pronajímatel</w:t>
      </w:r>
      <w:r w:rsidR="00471D23" w:rsidRPr="00620EF8">
        <w:rPr>
          <w:sz w:val="22"/>
          <w:szCs w:val="22"/>
        </w:rPr>
        <w:t xml:space="preserve"> </w:t>
      </w:r>
      <w:r w:rsidRPr="00620EF8">
        <w:rPr>
          <w:sz w:val="22"/>
          <w:szCs w:val="22"/>
        </w:rPr>
        <w:t xml:space="preserve">předem vylučuje možnost uzavření smlouvy v </w:t>
      </w:r>
      <w:r w:rsidR="00F31E3C" w:rsidRPr="00620EF8">
        <w:rPr>
          <w:sz w:val="22"/>
          <w:szCs w:val="22"/>
        </w:rPr>
        <w:t>případě nepodstatné odchylky či </w:t>
      </w:r>
      <w:r w:rsidRPr="00620EF8">
        <w:rPr>
          <w:sz w:val="22"/>
          <w:szCs w:val="22"/>
        </w:rPr>
        <w:t xml:space="preserve">dodatku </w:t>
      </w:r>
      <w:r w:rsidR="00CC203C">
        <w:rPr>
          <w:sz w:val="22"/>
          <w:szCs w:val="22"/>
        </w:rPr>
        <w:t>N</w:t>
      </w:r>
      <w:r w:rsidR="009E3D61" w:rsidRPr="00620EF8">
        <w:rPr>
          <w:sz w:val="22"/>
          <w:szCs w:val="22"/>
        </w:rPr>
        <w:t>ájemce</w:t>
      </w:r>
      <w:r w:rsidRPr="00620EF8">
        <w:rPr>
          <w:sz w:val="22"/>
          <w:szCs w:val="22"/>
        </w:rPr>
        <w:t xml:space="preserve"> k zaslanému návrhu smlouvy. Každý dodatek</w:t>
      </w:r>
      <w:r w:rsidR="00F31E3C" w:rsidRPr="00620EF8">
        <w:rPr>
          <w:sz w:val="22"/>
          <w:szCs w:val="22"/>
        </w:rPr>
        <w:t xml:space="preserve"> nebo odchylka, stejně tak jako </w:t>
      </w:r>
      <w:r w:rsidRPr="00620EF8">
        <w:rPr>
          <w:sz w:val="22"/>
          <w:szCs w:val="22"/>
        </w:rPr>
        <w:t xml:space="preserve">výhrada, omezení či jiná změna bude považována za </w:t>
      </w:r>
      <w:r w:rsidR="00DE6ADF" w:rsidRPr="00620EF8">
        <w:rPr>
          <w:sz w:val="22"/>
          <w:szCs w:val="22"/>
        </w:rPr>
        <w:t>nový návrh</w:t>
      </w:r>
      <w:r w:rsidRPr="00620EF8">
        <w:rPr>
          <w:sz w:val="22"/>
          <w:szCs w:val="22"/>
        </w:rPr>
        <w:t>.</w:t>
      </w:r>
    </w:p>
    <w:p w:rsidR="00D8356D" w:rsidRPr="00A905A6" w:rsidRDefault="00D8356D" w:rsidP="00D8356D">
      <w:pPr>
        <w:pStyle w:val="Odstavecsmlouvy"/>
        <w:jc w:val="both"/>
        <w:rPr>
          <w:ins w:id="2" w:author="R" w:date="2022-06-05T17:55:00Z"/>
          <w:snapToGrid w:val="0"/>
          <w:sz w:val="22"/>
          <w:szCs w:val="22"/>
        </w:rPr>
        <w:pPrChange w:id="3" w:author="R" w:date="2022-06-05T17:55:00Z">
          <w:pPr>
            <w:spacing w:before="120"/>
            <w:ind w:firstLine="709"/>
          </w:pPr>
        </w:pPrChange>
      </w:pPr>
      <w:ins w:id="4" w:author="R" w:date="2022-06-05T17:55:00Z">
        <w:r>
          <w:rPr>
            <w:snapToGrid w:val="0"/>
            <w:sz w:val="22"/>
            <w:szCs w:val="22"/>
          </w:rPr>
          <w:t>Pronajímatel a nájemce</w:t>
        </w:r>
        <w:r w:rsidRPr="00A905A6">
          <w:rPr>
            <w:snapToGrid w:val="0"/>
            <w:sz w:val="22"/>
            <w:szCs w:val="22"/>
          </w:rPr>
          <w:t xml:space="preserve"> ber</w:t>
        </w:r>
        <w:r>
          <w:rPr>
            <w:snapToGrid w:val="0"/>
            <w:sz w:val="22"/>
            <w:szCs w:val="22"/>
          </w:rPr>
          <w:t>ou na vědomí, že I</w:t>
        </w:r>
        <w:r w:rsidRPr="00A905A6">
          <w:rPr>
            <w:snapToGrid w:val="0"/>
            <w:sz w:val="22"/>
            <w:szCs w:val="22"/>
          </w:rPr>
          <w:t>nvestor</w:t>
        </w:r>
        <w:r>
          <w:rPr>
            <w:snapToGrid w:val="0"/>
            <w:sz w:val="22"/>
            <w:szCs w:val="22"/>
          </w:rPr>
          <w:t xml:space="preserve"> stavby</w:t>
        </w:r>
        <w:r w:rsidRPr="00A905A6">
          <w:rPr>
            <w:snapToGrid w:val="0"/>
            <w:sz w:val="22"/>
            <w:szCs w:val="22"/>
          </w:rPr>
          <w:t xml:space="preserve"> je subjektem, jenž nese v určitých případech </w:t>
        </w:r>
        <w:r w:rsidRPr="00DC6394">
          <w:rPr>
            <w:snapToGrid w:val="0"/>
            <w:sz w:val="22"/>
            <w:szCs w:val="22"/>
          </w:rPr>
          <w:t>povinnost uveřejňovat smlouvy na úřední desce Středočeského kraje dle svých interních předpisů</w:t>
        </w:r>
        <w:r w:rsidRPr="00A905A6">
          <w:rPr>
            <w:snapToGrid w:val="0"/>
            <w:sz w:val="22"/>
            <w:szCs w:val="22"/>
          </w:rPr>
          <w:t xml:space="preserve">. </w:t>
        </w:r>
      </w:ins>
    </w:p>
    <w:p w:rsidR="00D8356D" w:rsidRPr="00D8356D" w:rsidRDefault="00D8356D" w:rsidP="00D8356D">
      <w:pPr>
        <w:pStyle w:val="Odstavecsmlouvy"/>
        <w:jc w:val="both"/>
        <w:rPr>
          <w:ins w:id="5" w:author="R" w:date="2022-06-05T17:55:00Z"/>
          <w:sz w:val="22"/>
          <w:szCs w:val="22"/>
          <w:rPrChange w:id="6" w:author="R" w:date="2022-06-05T17:55:00Z">
            <w:rPr>
              <w:ins w:id="7" w:author="R" w:date="2022-06-05T17:55:00Z"/>
              <w:snapToGrid w:val="0"/>
              <w:sz w:val="22"/>
              <w:szCs w:val="22"/>
            </w:rPr>
          </w:rPrChange>
        </w:rPr>
      </w:pPr>
      <w:ins w:id="8" w:author="R" w:date="2022-06-05T17:55:00Z">
        <w:r>
          <w:rPr>
            <w:snapToGrid w:val="0"/>
            <w:sz w:val="22"/>
            <w:szCs w:val="22"/>
          </w:rPr>
          <w:lastRenderedPageBreak/>
          <w:t xml:space="preserve">Pronajímatel a nájemce </w:t>
        </w:r>
        <w:r w:rsidRPr="00DC6394">
          <w:rPr>
            <w:snapToGrid w:val="0"/>
            <w:sz w:val="22"/>
            <w:szCs w:val="22"/>
          </w:rPr>
          <w:t>souhlasí s uveřejněním této dohody na úřední desce Středočeského kraje, a to v případě, kd</w:t>
        </w:r>
        <w:r>
          <w:rPr>
            <w:snapToGrid w:val="0"/>
            <w:sz w:val="22"/>
            <w:szCs w:val="22"/>
          </w:rPr>
          <w:t xml:space="preserve">y </w:t>
        </w:r>
      </w:ins>
      <w:ins w:id="9" w:author="R" w:date="2022-06-05T17:56:00Z">
        <w:r>
          <w:rPr>
            <w:snapToGrid w:val="0"/>
            <w:sz w:val="22"/>
            <w:szCs w:val="22"/>
          </w:rPr>
          <w:t>In</w:t>
        </w:r>
      </w:ins>
      <w:ins w:id="10" w:author="R" w:date="2022-06-05T17:55:00Z">
        <w:r w:rsidRPr="00DC6394">
          <w:rPr>
            <w:snapToGrid w:val="0"/>
            <w:sz w:val="22"/>
            <w:szCs w:val="22"/>
          </w:rPr>
          <w:t xml:space="preserve">vestor </w:t>
        </w:r>
      </w:ins>
      <w:ins w:id="11" w:author="R" w:date="2022-06-05T17:56:00Z">
        <w:r>
          <w:rPr>
            <w:snapToGrid w:val="0"/>
            <w:sz w:val="22"/>
            <w:szCs w:val="22"/>
          </w:rPr>
          <w:t xml:space="preserve">stavby </w:t>
        </w:r>
      </w:ins>
      <w:ins w:id="12" w:author="R" w:date="2022-06-05T17:55:00Z">
        <w:r w:rsidRPr="00DC6394">
          <w:rPr>
            <w:snapToGrid w:val="0"/>
            <w:sz w:val="22"/>
            <w:szCs w:val="22"/>
          </w:rPr>
          <w:t>nese v souladu se svými interními předpisy povinnost uveřejnění smlouvy na úřední desce Středočeského kraje</w:t>
        </w:r>
        <w:r>
          <w:rPr>
            <w:snapToGrid w:val="0"/>
            <w:sz w:val="22"/>
            <w:szCs w:val="22"/>
          </w:rPr>
          <w:t>.</w:t>
        </w:r>
      </w:ins>
    </w:p>
    <w:p w:rsidR="00043DA1" w:rsidDel="00D8356D" w:rsidRDefault="00F700AC" w:rsidP="00D8356D">
      <w:pPr>
        <w:pStyle w:val="Odstavecsmlouvy"/>
        <w:jc w:val="both"/>
        <w:rPr>
          <w:del w:id="13" w:author="R" w:date="2022-06-05T17:56:00Z"/>
          <w:sz w:val="22"/>
          <w:szCs w:val="22"/>
        </w:rPr>
      </w:pPr>
      <w:del w:id="14" w:author="R" w:date="2022-06-05T17:56:00Z">
        <w:r w:rsidDel="00D8356D">
          <w:rPr>
            <w:sz w:val="22"/>
            <w:szCs w:val="22"/>
          </w:rPr>
          <w:delText>Smluvní strany berou na</w:delText>
        </w:r>
        <w:r w:rsidR="00ED451A" w:rsidRPr="00620EF8" w:rsidDel="00D8356D">
          <w:rPr>
            <w:sz w:val="22"/>
            <w:szCs w:val="22"/>
          </w:rPr>
          <w:delText xml:space="preserve"> vědomí, že </w:delText>
        </w:r>
        <w:r w:rsidDel="00D8356D">
          <w:rPr>
            <w:sz w:val="22"/>
            <w:szCs w:val="22"/>
          </w:rPr>
          <w:delText>Investor stavby</w:delText>
        </w:r>
        <w:r w:rsidR="00ED451A" w:rsidRPr="00620EF8" w:rsidDel="00D8356D">
          <w:rPr>
            <w:sz w:val="22"/>
            <w:szCs w:val="22"/>
          </w:rPr>
          <w:delText xml:space="preserve"> je subjektem, </w:delText>
        </w:r>
        <w:r w:rsidR="00471D23" w:rsidRPr="00620EF8" w:rsidDel="00D8356D">
          <w:rPr>
            <w:sz w:val="22"/>
            <w:szCs w:val="22"/>
          </w:rPr>
          <w:delText>jenž</w:delText>
        </w:r>
        <w:r w:rsidR="00ED451A" w:rsidRPr="00620EF8" w:rsidDel="00D8356D">
          <w:rPr>
            <w:sz w:val="22"/>
            <w:szCs w:val="22"/>
          </w:rPr>
          <w:delText xml:space="preserve"> nese v určitých případech zákonnou povinnost uveřejňovat smlouvy v souladu se zákonem č. 340/2015 Sb.</w:delText>
        </w:r>
        <w:r w:rsidR="00043DA1" w:rsidRPr="00620EF8" w:rsidDel="00D8356D">
          <w:rPr>
            <w:sz w:val="22"/>
            <w:szCs w:val="22"/>
          </w:rPr>
          <w:delText>, o zvláštních podmínkách účinnosti některých smluv, uveřejňování těchto smluv a o registru smluv (dále jen „zákon o registru smluv“).</w:delText>
        </w:r>
        <w:r w:rsidR="00ED451A" w:rsidRPr="00620EF8" w:rsidDel="00D8356D">
          <w:rPr>
            <w:sz w:val="22"/>
            <w:szCs w:val="22"/>
          </w:rPr>
          <w:delText xml:space="preserve"> </w:delText>
        </w:r>
        <w:r w:rsidDel="00D8356D">
          <w:rPr>
            <w:sz w:val="22"/>
            <w:szCs w:val="22"/>
          </w:rPr>
          <w:delText>Investor stavby</w:delText>
        </w:r>
        <w:r w:rsidR="003D34CC" w:rsidRPr="00620EF8" w:rsidDel="00D8356D">
          <w:rPr>
            <w:sz w:val="22"/>
            <w:szCs w:val="22"/>
          </w:rPr>
          <w:delText xml:space="preserve"> zašle tuto smlouvu správci </w:delText>
        </w:r>
        <w:r w:rsidR="00F31E3C" w:rsidRPr="00620EF8" w:rsidDel="00D8356D">
          <w:rPr>
            <w:sz w:val="22"/>
            <w:szCs w:val="22"/>
          </w:rPr>
          <w:delText>registru smluv k uveřejnění bez </w:delText>
        </w:r>
        <w:r w:rsidR="003D34CC" w:rsidRPr="00620EF8" w:rsidDel="00D8356D">
          <w:rPr>
            <w:sz w:val="22"/>
            <w:szCs w:val="22"/>
          </w:rPr>
          <w:delText>zbytečného odkladu, nejpozději však do 30dnů od uzavření smlouvy.</w:delText>
        </w:r>
      </w:del>
    </w:p>
    <w:p w:rsidR="00B95205" w:rsidRPr="00620EF8" w:rsidRDefault="00B95205" w:rsidP="00B95205">
      <w:pPr>
        <w:pStyle w:val="Odstavecsmlouvy"/>
        <w:jc w:val="both"/>
        <w:rPr>
          <w:sz w:val="22"/>
          <w:szCs w:val="22"/>
        </w:rPr>
      </w:pPr>
      <w:r w:rsidRPr="00B95205">
        <w:rPr>
          <w:sz w:val="22"/>
          <w:szCs w:val="22"/>
        </w:rPr>
        <w:t>Pronajímatel prohlašuje, že tuto smlouvu uzavírá jako fyzická osoba, která jedná mimo rámec své podnikatelské činnosti. V případě, že pronajímatel jedná v rámci své podnikatelské činnosti, zavazuje se písemně oznámit tuto skutečnost nájemci nejpozději při podpisu této smlouvy.</w:t>
      </w:r>
      <w:ins w:id="15" w:author="R" w:date="2022-06-05T17:56:00Z">
        <w:r w:rsidR="00D8356D">
          <w:rPr>
            <w:sz w:val="22"/>
            <w:szCs w:val="22"/>
          </w:rPr>
          <w:t xml:space="preserve"> V</w:t>
        </w:r>
        <w:r w:rsidR="00D8356D">
          <w:rPr>
            <w:sz w:val="22"/>
            <w:szCs w:val="22"/>
          </w:rPr>
          <w:t> </w:t>
        </w:r>
        <w:r w:rsidR="00D8356D">
          <w:rPr>
            <w:sz w:val="22"/>
            <w:szCs w:val="22"/>
          </w:rPr>
          <w:t>takovém případě Pronajímatel a nájemce</w:t>
        </w:r>
      </w:ins>
      <w:ins w:id="16" w:author="R" w:date="2022-06-05T17:57:00Z">
        <w:r w:rsidR="00D8356D">
          <w:rPr>
            <w:sz w:val="22"/>
            <w:szCs w:val="22"/>
          </w:rPr>
          <w:t xml:space="preserve"> </w:t>
        </w:r>
      </w:ins>
      <w:ins w:id="17" w:author="R" w:date="2022-06-05T17:58:00Z">
        <w:r w:rsidR="00D8356D" w:rsidRPr="00D8356D">
          <w:rPr>
            <w:sz w:val="22"/>
            <w:szCs w:val="22"/>
          </w:rPr>
          <w:t>ber</w:t>
        </w:r>
        <w:r w:rsidR="00D8356D">
          <w:rPr>
            <w:sz w:val="22"/>
            <w:szCs w:val="22"/>
          </w:rPr>
          <w:t xml:space="preserve">ou </w:t>
        </w:r>
        <w:r w:rsidR="00D8356D" w:rsidRPr="00D8356D">
          <w:rPr>
            <w:sz w:val="22"/>
            <w:szCs w:val="22"/>
          </w:rPr>
          <w:t xml:space="preserve">na vědomí, že </w:t>
        </w:r>
        <w:r w:rsidR="00D8356D">
          <w:rPr>
            <w:sz w:val="22"/>
            <w:szCs w:val="22"/>
          </w:rPr>
          <w:t>In</w:t>
        </w:r>
        <w:r w:rsidR="00D8356D" w:rsidRPr="00D8356D">
          <w:rPr>
            <w:sz w:val="22"/>
            <w:szCs w:val="22"/>
          </w:rPr>
          <w:t xml:space="preserve">vestor </w:t>
        </w:r>
        <w:r w:rsidR="00D8356D">
          <w:rPr>
            <w:sz w:val="22"/>
            <w:szCs w:val="22"/>
          </w:rPr>
          <w:t xml:space="preserve">stavby </w:t>
        </w:r>
        <w:r w:rsidR="00D8356D" w:rsidRPr="00D8356D">
          <w:rPr>
            <w:sz w:val="22"/>
            <w:szCs w:val="22"/>
          </w:rPr>
          <w:t xml:space="preserve">je subjektem, jenž nese v určitých případech zákonnou povinnost, příp. též povinnost dle interních předpisů </w:t>
        </w:r>
        <w:r w:rsidR="00D8356D">
          <w:rPr>
            <w:sz w:val="22"/>
            <w:szCs w:val="22"/>
          </w:rPr>
          <w:t>I</w:t>
        </w:r>
        <w:r w:rsidR="00D8356D" w:rsidRPr="00D8356D">
          <w:rPr>
            <w:sz w:val="22"/>
            <w:szCs w:val="22"/>
          </w:rPr>
          <w:t>nvestora</w:t>
        </w:r>
        <w:r w:rsidR="00D8356D">
          <w:rPr>
            <w:sz w:val="22"/>
            <w:szCs w:val="22"/>
          </w:rPr>
          <w:t xml:space="preserve"> stavby</w:t>
        </w:r>
        <w:r w:rsidR="00D8356D" w:rsidRPr="00D8356D">
          <w:rPr>
            <w:sz w:val="22"/>
            <w:szCs w:val="22"/>
          </w:rPr>
          <w:t>, uveřejňovat smlouvy v souladu se zákonem č. 340/2015 Sb., o zvláštních podmínkách účinnosti některých smluv, uveřejňování těchto smluv a o registru smluv (zákon o registru smluv), ve znění pozdějších předpisů (dále jen „zákon o registru smluv“), v registru smluv vedeném pro tyto účely Ministerstvem vnitra</w:t>
        </w:r>
        <w:r w:rsidR="00D8356D">
          <w:rPr>
            <w:sz w:val="22"/>
            <w:szCs w:val="22"/>
          </w:rPr>
          <w:t xml:space="preserve">, a </w:t>
        </w:r>
      </w:ins>
      <w:ins w:id="18" w:author="R" w:date="2022-06-05T17:57:00Z">
        <w:r w:rsidR="00D8356D" w:rsidRPr="00D8356D">
          <w:rPr>
            <w:sz w:val="22"/>
            <w:szCs w:val="22"/>
          </w:rPr>
          <w:t xml:space="preserve">souhlasí s uveřejněním této </w:t>
        </w:r>
        <w:r w:rsidR="00D8356D">
          <w:rPr>
            <w:sz w:val="22"/>
            <w:szCs w:val="22"/>
          </w:rPr>
          <w:t>smlouvy</w:t>
        </w:r>
        <w:r w:rsidR="00D8356D" w:rsidRPr="00D8356D">
          <w:rPr>
            <w:sz w:val="22"/>
            <w:szCs w:val="22"/>
          </w:rPr>
          <w:t xml:space="preserve"> v případě, kdy </w:t>
        </w:r>
      </w:ins>
      <w:ins w:id="19" w:author="R" w:date="2022-06-05T17:58:00Z">
        <w:r w:rsidR="00D8356D">
          <w:rPr>
            <w:sz w:val="22"/>
            <w:szCs w:val="22"/>
          </w:rPr>
          <w:t>I</w:t>
        </w:r>
      </w:ins>
      <w:ins w:id="20" w:author="R" w:date="2022-06-05T17:57:00Z">
        <w:r w:rsidR="00D8356D" w:rsidRPr="00D8356D">
          <w:rPr>
            <w:sz w:val="22"/>
            <w:szCs w:val="22"/>
          </w:rPr>
          <w:t xml:space="preserve">nvestor </w:t>
        </w:r>
      </w:ins>
      <w:ins w:id="21" w:author="R" w:date="2022-06-05T17:58:00Z">
        <w:r w:rsidR="00D8356D">
          <w:rPr>
            <w:sz w:val="22"/>
            <w:szCs w:val="22"/>
          </w:rPr>
          <w:t xml:space="preserve">stavby </w:t>
        </w:r>
      </w:ins>
      <w:ins w:id="22" w:author="R" w:date="2022-06-05T17:57:00Z">
        <w:r w:rsidR="00D8356D" w:rsidRPr="00D8356D">
          <w:rPr>
            <w:sz w:val="22"/>
            <w:szCs w:val="22"/>
          </w:rPr>
          <w:t>ponese, v souladu s uvedeným zákonem o registru smluv či s interními předpisy investora</w:t>
        </w:r>
        <w:r w:rsidR="00D8356D">
          <w:rPr>
            <w:sz w:val="22"/>
            <w:szCs w:val="22"/>
          </w:rPr>
          <w:t xml:space="preserve"> stavby</w:t>
        </w:r>
        <w:r w:rsidR="00D8356D" w:rsidRPr="00D8356D">
          <w:rPr>
            <w:sz w:val="22"/>
            <w:szCs w:val="22"/>
          </w:rPr>
          <w:t xml:space="preserve">, povinnost uveřejnění v registru smluv, a to v rozsahu a způsobem z uvedeného zákona vyplývajících. V takovém případě zajistí uveřejnění této dohody v registru smluv </w:t>
        </w:r>
      </w:ins>
      <w:ins w:id="23" w:author="R" w:date="2022-06-05T17:59:00Z">
        <w:r w:rsidR="00D8356D">
          <w:rPr>
            <w:sz w:val="22"/>
            <w:szCs w:val="22"/>
          </w:rPr>
          <w:t>I</w:t>
        </w:r>
      </w:ins>
      <w:ins w:id="24" w:author="R" w:date="2022-06-05T17:57:00Z">
        <w:r w:rsidR="00D8356D" w:rsidRPr="00D8356D">
          <w:rPr>
            <w:sz w:val="22"/>
            <w:szCs w:val="22"/>
          </w:rPr>
          <w:t xml:space="preserve">nvestor </w:t>
        </w:r>
      </w:ins>
      <w:ins w:id="25" w:author="R" w:date="2022-06-05T17:59:00Z">
        <w:r w:rsidR="00D8356D">
          <w:rPr>
            <w:sz w:val="22"/>
            <w:szCs w:val="22"/>
          </w:rPr>
          <w:t xml:space="preserve">stavby </w:t>
        </w:r>
      </w:ins>
      <w:ins w:id="26" w:author="R" w:date="2022-06-05T17:57:00Z">
        <w:r w:rsidR="00D8356D" w:rsidRPr="00D8356D">
          <w:rPr>
            <w:sz w:val="22"/>
            <w:szCs w:val="22"/>
          </w:rPr>
          <w:t xml:space="preserve">a tato </w:t>
        </w:r>
      </w:ins>
      <w:ins w:id="27" w:author="R" w:date="2022-06-05T17:59:00Z">
        <w:r w:rsidR="00D8356D">
          <w:rPr>
            <w:sz w:val="22"/>
            <w:szCs w:val="22"/>
          </w:rPr>
          <w:t>smlouva v</w:t>
        </w:r>
        <w:r w:rsidR="00D8356D">
          <w:rPr>
            <w:sz w:val="22"/>
            <w:szCs w:val="22"/>
          </w:rPr>
          <w:t> </w:t>
        </w:r>
        <w:r w:rsidR="00D8356D">
          <w:rPr>
            <w:sz w:val="22"/>
            <w:szCs w:val="22"/>
          </w:rPr>
          <w:t>takovém případě</w:t>
        </w:r>
      </w:ins>
      <w:ins w:id="28" w:author="R" w:date="2022-06-05T17:57:00Z">
        <w:r w:rsidR="00D8356D" w:rsidRPr="00D8356D">
          <w:rPr>
            <w:sz w:val="22"/>
            <w:szCs w:val="22"/>
          </w:rPr>
          <w:t xml:space="preserve"> nabývá účinnosti dnem uveřejnění v registru smluv ve smyslu zákona o registru smluv</w:t>
        </w:r>
      </w:ins>
    </w:p>
    <w:p w:rsidR="007B3349" w:rsidRPr="00620EF8" w:rsidDel="00D8356D" w:rsidRDefault="00F700AC" w:rsidP="003D34CC">
      <w:pPr>
        <w:pStyle w:val="Odstavecsmlouvy"/>
        <w:jc w:val="both"/>
        <w:rPr>
          <w:del w:id="29" w:author="R" w:date="2022-06-05T17:59:00Z"/>
          <w:sz w:val="22"/>
          <w:szCs w:val="22"/>
        </w:rPr>
      </w:pPr>
      <w:del w:id="30" w:author="R" w:date="2022-06-05T17:59:00Z">
        <w:r w:rsidDel="00D8356D">
          <w:rPr>
            <w:sz w:val="22"/>
            <w:szCs w:val="22"/>
          </w:rPr>
          <w:delText>Smluvní strany</w:delText>
        </w:r>
        <w:r w:rsidR="00D166F4" w:rsidRPr="00620EF8" w:rsidDel="00D8356D">
          <w:rPr>
            <w:sz w:val="22"/>
            <w:szCs w:val="22"/>
          </w:rPr>
          <w:delText xml:space="preserve"> souhlasí s u</w:delText>
        </w:r>
        <w:r w:rsidR="00ED451A" w:rsidRPr="00620EF8" w:rsidDel="00D8356D">
          <w:rPr>
            <w:sz w:val="22"/>
            <w:szCs w:val="22"/>
          </w:rPr>
          <w:delText xml:space="preserve">veřejněním této smlouvy v případě, kdy </w:delText>
        </w:r>
        <w:r w:rsidDel="00D8356D">
          <w:rPr>
            <w:sz w:val="22"/>
            <w:szCs w:val="22"/>
          </w:rPr>
          <w:delText>Investor stavby</w:delText>
        </w:r>
        <w:r w:rsidR="00F31E3C" w:rsidRPr="00620EF8" w:rsidDel="00D8356D">
          <w:rPr>
            <w:sz w:val="22"/>
            <w:szCs w:val="22"/>
          </w:rPr>
          <w:delText xml:space="preserve"> ponese, v souladu se </w:delText>
        </w:r>
        <w:r w:rsidR="00043DA1" w:rsidRPr="00620EF8" w:rsidDel="00D8356D">
          <w:rPr>
            <w:sz w:val="22"/>
            <w:szCs w:val="22"/>
          </w:rPr>
          <w:delText xml:space="preserve">zákonem o registru smluv, povinnost uveřejnění. Smluvní strany </w:delText>
        </w:r>
        <w:r w:rsidR="00F31E3C" w:rsidRPr="00620EF8" w:rsidDel="00D8356D">
          <w:rPr>
            <w:sz w:val="22"/>
            <w:szCs w:val="22"/>
          </w:rPr>
          <w:delText xml:space="preserve">k tomuto účelu </w:delText>
        </w:r>
        <w:r w:rsidR="00043DA1" w:rsidRPr="00620EF8" w:rsidDel="00D8356D">
          <w:rPr>
            <w:sz w:val="22"/>
            <w:szCs w:val="22"/>
          </w:rPr>
          <w:delText>navzájem prohlašují, že smlouva neobsahuje žádné obchodní tajemství.</w:delText>
        </w:r>
      </w:del>
    </w:p>
    <w:p w:rsidR="007B3349" w:rsidRDefault="007B3349">
      <w:pPr>
        <w:pStyle w:val="Odstavecsmlouvy"/>
        <w:jc w:val="both"/>
        <w:rPr>
          <w:sz w:val="22"/>
          <w:szCs w:val="22"/>
        </w:rPr>
      </w:pPr>
      <w:r w:rsidRPr="00FB5BFB">
        <w:rPr>
          <w:sz w:val="22"/>
          <w:szCs w:val="22"/>
        </w:rPr>
        <w:t>Smluvní strany výslovně souhlasí s tím, aby tato smlouva ve svém úplném znění byla zveřejněna v rámci informací zpřístupňovaných veřejnosti prostřednictvím dálkového přístupu. Smluvní strany prohlašují, že skutečnosti uvedené v této smlouvě nepovažují za obchodní tajemství ve smyslu ustanovení § 504 zákona č. 89/2012 Sb. a udělují svolení k jejich užití a zveřejnění bez stanovení jakýchkoli dalších podmínek</w:t>
      </w:r>
    </w:p>
    <w:p w:rsidR="00E66FD2" w:rsidRPr="00620EF8" w:rsidRDefault="00E66FD2" w:rsidP="003D34CC">
      <w:pPr>
        <w:pStyle w:val="Odstavecsmlouvy"/>
        <w:jc w:val="both"/>
        <w:rPr>
          <w:sz w:val="22"/>
          <w:szCs w:val="22"/>
        </w:rPr>
      </w:pPr>
      <w:r w:rsidRPr="00620EF8">
        <w:rPr>
          <w:sz w:val="22"/>
          <w:szCs w:val="22"/>
        </w:rPr>
        <w:t xml:space="preserve">Smluvní strany prohlašují, že tuto smlouvu uzavřely svobodně a </w:t>
      </w:r>
      <w:r w:rsidR="00F31E3C" w:rsidRPr="00620EF8">
        <w:rPr>
          <w:sz w:val="22"/>
          <w:szCs w:val="22"/>
        </w:rPr>
        <w:t>vážně, nikoliv z přinucení nebo </w:t>
      </w:r>
      <w:r w:rsidRPr="00620EF8">
        <w:rPr>
          <w:sz w:val="22"/>
          <w:szCs w:val="22"/>
        </w:rPr>
        <w:t>omylu. Na důkaz toho připojují své vlastnoruční podpisy.</w:t>
      </w:r>
    </w:p>
    <w:p w:rsidR="00ED451A" w:rsidRPr="00620EF8" w:rsidRDefault="00ED451A" w:rsidP="004B1B34">
      <w:pPr>
        <w:pStyle w:val="Odstavecsmlouvy"/>
        <w:numPr>
          <w:ilvl w:val="0"/>
          <w:numId w:val="0"/>
        </w:numPr>
        <w:ind w:left="357"/>
        <w:rPr>
          <w:sz w:val="22"/>
          <w:szCs w:val="22"/>
        </w:rPr>
      </w:pPr>
    </w:p>
    <w:tbl>
      <w:tblPr>
        <w:tblStyle w:val="Mkatabulky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/>
      </w:tblPr>
      <w:tblGrid>
        <w:gridCol w:w="4395"/>
        <w:gridCol w:w="567"/>
        <w:gridCol w:w="4394"/>
      </w:tblGrid>
      <w:tr w:rsidR="005918D5" w:rsidRPr="00620EF8" w:rsidTr="008169AC">
        <w:trPr>
          <w:trHeight w:val="449"/>
        </w:trPr>
        <w:tc>
          <w:tcPr>
            <w:tcW w:w="4395" w:type="dxa"/>
            <w:vAlign w:val="center"/>
          </w:tcPr>
          <w:p w:rsidR="009848E7" w:rsidRDefault="009848E7" w:rsidP="003D34C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Pronajímatel:</w:t>
            </w:r>
          </w:p>
          <w:p w:rsidR="009848E7" w:rsidRDefault="009848E7" w:rsidP="003D34CC">
            <w:pPr>
              <w:jc w:val="left"/>
              <w:rPr>
                <w:sz w:val="22"/>
                <w:szCs w:val="22"/>
              </w:rPr>
            </w:pPr>
          </w:p>
          <w:p w:rsidR="005918D5" w:rsidRPr="00620EF8" w:rsidRDefault="005918D5" w:rsidP="003D34CC">
            <w:pPr>
              <w:jc w:val="left"/>
              <w:rPr>
                <w:sz w:val="22"/>
                <w:szCs w:val="22"/>
              </w:rPr>
            </w:pPr>
            <w:r w:rsidRPr="00620EF8">
              <w:rPr>
                <w:sz w:val="22"/>
                <w:szCs w:val="22"/>
              </w:rPr>
              <w:t>V </w:t>
            </w:r>
            <w:r w:rsidR="003D34CC" w:rsidRPr="00FB2D26">
              <w:rPr>
                <w:b/>
                <w:sz w:val="22"/>
                <w:szCs w:val="22"/>
              </w:rPr>
              <w:t>……………………</w:t>
            </w:r>
            <w:r w:rsidRPr="007B3349">
              <w:rPr>
                <w:sz w:val="22"/>
                <w:szCs w:val="22"/>
              </w:rPr>
              <w:t xml:space="preserve"> dne</w:t>
            </w:r>
            <w:r w:rsidR="00FE7498" w:rsidRPr="007B3349">
              <w:rPr>
                <w:sz w:val="22"/>
                <w:szCs w:val="22"/>
              </w:rPr>
              <w:t xml:space="preserve">: </w:t>
            </w:r>
            <w:r w:rsidR="003D34CC" w:rsidRPr="00FB2D26">
              <w:rPr>
                <w:b/>
                <w:sz w:val="22"/>
                <w:szCs w:val="22"/>
              </w:rPr>
              <w:t>……….</w:t>
            </w:r>
          </w:p>
        </w:tc>
        <w:tc>
          <w:tcPr>
            <w:tcW w:w="567" w:type="dxa"/>
          </w:tcPr>
          <w:p w:rsidR="005918D5" w:rsidRPr="00620EF8" w:rsidRDefault="005918D5" w:rsidP="005918D5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4394" w:type="dxa"/>
            <w:vAlign w:val="center"/>
          </w:tcPr>
          <w:p w:rsidR="009848E7" w:rsidRDefault="009848E7" w:rsidP="005403A3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Investor stavby:</w:t>
            </w:r>
          </w:p>
          <w:p w:rsidR="009848E7" w:rsidRDefault="009848E7" w:rsidP="005403A3">
            <w:pPr>
              <w:jc w:val="left"/>
              <w:rPr>
                <w:sz w:val="22"/>
                <w:szCs w:val="22"/>
              </w:rPr>
            </w:pPr>
          </w:p>
          <w:p w:rsidR="005918D5" w:rsidRPr="007B3349" w:rsidRDefault="005918D5" w:rsidP="005403A3">
            <w:pPr>
              <w:jc w:val="left"/>
              <w:rPr>
                <w:sz w:val="22"/>
                <w:szCs w:val="22"/>
              </w:rPr>
            </w:pPr>
            <w:r w:rsidRPr="007B3349">
              <w:rPr>
                <w:sz w:val="22"/>
                <w:szCs w:val="22"/>
              </w:rPr>
              <w:t xml:space="preserve">V </w:t>
            </w:r>
            <w:r w:rsidR="005403A3">
              <w:rPr>
                <w:sz w:val="22"/>
                <w:szCs w:val="22"/>
              </w:rPr>
              <w:t xml:space="preserve">Praze </w:t>
            </w:r>
            <w:r w:rsidRPr="007B3349">
              <w:rPr>
                <w:sz w:val="22"/>
                <w:szCs w:val="22"/>
              </w:rPr>
              <w:t xml:space="preserve">dne: </w:t>
            </w:r>
            <w:r w:rsidR="00E35A76">
              <w:rPr>
                <w:sz w:val="22"/>
                <w:szCs w:val="22"/>
              </w:rPr>
              <w:t>……………</w:t>
            </w:r>
            <w:proofErr w:type="gramStart"/>
            <w:r w:rsidR="00E35A76">
              <w:rPr>
                <w:sz w:val="22"/>
                <w:szCs w:val="22"/>
              </w:rPr>
              <w:t>…..</w:t>
            </w:r>
            <w:proofErr w:type="gramEnd"/>
          </w:p>
        </w:tc>
      </w:tr>
      <w:tr w:rsidR="005918D5" w:rsidRPr="00620EF8" w:rsidTr="008169AC">
        <w:trPr>
          <w:trHeight w:val="853"/>
        </w:trPr>
        <w:tc>
          <w:tcPr>
            <w:tcW w:w="4395" w:type="dxa"/>
            <w:tcBorders>
              <w:bottom w:val="dotted" w:sz="4" w:space="0" w:color="auto"/>
            </w:tcBorders>
          </w:tcPr>
          <w:p w:rsidR="005918D5" w:rsidRDefault="005918D5">
            <w:pPr>
              <w:rPr>
                <w:sz w:val="22"/>
                <w:szCs w:val="22"/>
              </w:rPr>
            </w:pPr>
          </w:p>
          <w:p w:rsidR="008C4C47" w:rsidRDefault="008C4C47">
            <w:pPr>
              <w:rPr>
                <w:sz w:val="22"/>
                <w:szCs w:val="22"/>
              </w:rPr>
            </w:pPr>
          </w:p>
          <w:p w:rsidR="008C4C47" w:rsidRDefault="008C4C47">
            <w:pPr>
              <w:rPr>
                <w:sz w:val="22"/>
                <w:szCs w:val="22"/>
              </w:rPr>
            </w:pPr>
          </w:p>
          <w:p w:rsidR="008C4C47" w:rsidRPr="00620EF8" w:rsidRDefault="008C4C47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5918D5" w:rsidRPr="00620EF8" w:rsidRDefault="005918D5">
            <w:pPr>
              <w:rPr>
                <w:sz w:val="22"/>
                <w:szCs w:val="22"/>
              </w:rPr>
            </w:pPr>
          </w:p>
        </w:tc>
        <w:tc>
          <w:tcPr>
            <w:tcW w:w="4394" w:type="dxa"/>
            <w:tcBorders>
              <w:bottom w:val="dotted" w:sz="4" w:space="0" w:color="auto"/>
            </w:tcBorders>
          </w:tcPr>
          <w:p w:rsidR="005918D5" w:rsidRPr="00620EF8" w:rsidRDefault="005918D5">
            <w:pPr>
              <w:rPr>
                <w:sz w:val="22"/>
                <w:szCs w:val="22"/>
              </w:rPr>
            </w:pPr>
          </w:p>
        </w:tc>
      </w:tr>
      <w:tr w:rsidR="003D34CC" w:rsidRPr="00620EF8" w:rsidTr="003D34CC">
        <w:trPr>
          <w:trHeight w:val="370"/>
        </w:trPr>
        <w:tc>
          <w:tcPr>
            <w:tcW w:w="4395" w:type="dxa"/>
            <w:tcBorders>
              <w:top w:val="dotted" w:sz="4" w:space="0" w:color="auto"/>
            </w:tcBorders>
          </w:tcPr>
          <w:p w:rsidR="00D86FD3" w:rsidRPr="009848E7" w:rsidRDefault="008D7167" w:rsidP="009848E7">
            <w:pPr>
              <w:spacing w:before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…………………..</w:t>
            </w:r>
            <w:r w:rsidR="00EC159D" w:rsidRPr="009848E7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3D34CC" w:rsidRPr="00620EF8" w:rsidRDefault="003D34CC" w:rsidP="008169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dotted" w:sz="4" w:space="0" w:color="auto"/>
            </w:tcBorders>
            <w:vAlign w:val="center"/>
          </w:tcPr>
          <w:p w:rsidR="003D34CC" w:rsidRPr="00620EF8" w:rsidRDefault="009848E7" w:rsidP="00EB5C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</w:t>
            </w:r>
            <w:r w:rsidR="00EB5C62">
              <w:rPr>
                <w:sz w:val="22"/>
                <w:szCs w:val="22"/>
              </w:rPr>
              <w:t>a Středočeský kraj</w:t>
            </w:r>
          </w:p>
        </w:tc>
      </w:tr>
      <w:tr w:rsidR="003D34CC" w:rsidRPr="00620EF8" w:rsidTr="003D34CC">
        <w:trPr>
          <w:trHeight w:val="370"/>
        </w:trPr>
        <w:tc>
          <w:tcPr>
            <w:tcW w:w="4395" w:type="dxa"/>
          </w:tcPr>
          <w:p w:rsidR="003D34CC" w:rsidRPr="00620EF8" w:rsidRDefault="003D34CC" w:rsidP="003D34C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D34CC" w:rsidRPr="00620EF8" w:rsidRDefault="003D34CC" w:rsidP="008169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vAlign w:val="center"/>
          </w:tcPr>
          <w:p w:rsidR="003D34CC" w:rsidRPr="009848E7" w:rsidRDefault="00EB5C62" w:rsidP="003D34CC">
            <w:pPr>
              <w:jc w:val="center"/>
              <w:rPr>
                <w:b/>
                <w:sz w:val="22"/>
                <w:szCs w:val="22"/>
              </w:rPr>
            </w:pPr>
            <w:r w:rsidRPr="009848E7">
              <w:rPr>
                <w:b/>
                <w:sz w:val="22"/>
                <w:szCs w:val="22"/>
              </w:rPr>
              <w:t>Krajská správa a údržba silnic</w:t>
            </w:r>
          </w:p>
          <w:p w:rsidR="00EB5C62" w:rsidRPr="009848E7" w:rsidRDefault="00EB5C62" w:rsidP="003D34CC">
            <w:pPr>
              <w:jc w:val="center"/>
              <w:rPr>
                <w:b/>
                <w:sz w:val="22"/>
                <w:szCs w:val="22"/>
              </w:rPr>
            </w:pPr>
            <w:r w:rsidRPr="009848E7">
              <w:rPr>
                <w:b/>
                <w:sz w:val="22"/>
                <w:szCs w:val="22"/>
              </w:rPr>
              <w:t>Středočeského kraje</w:t>
            </w:r>
          </w:p>
          <w:p w:rsidR="003D34CC" w:rsidRPr="00620EF8" w:rsidRDefault="008D7167" w:rsidP="006D22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……………………….</w:t>
            </w:r>
            <w:r w:rsidR="009848E7">
              <w:rPr>
                <w:sz w:val="22"/>
                <w:szCs w:val="22"/>
              </w:rPr>
              <w:t>, ředitel</w:t>
            </w:r>
          </w:p>
        </w:tc>
      </w:tr>
    </w:tbl>
    <w:p w:rsidR="009848E7" w:rsidRDefault="009848E7" w:rsidP="008C4C47">
      <w:pPr>
        <w:rPr>
          <w:sz w:val="22"/>
          <w:szCs w:val="22"/>
        </w:rPr>
      </w:pPr>
      <w:r>
        <w:rPr>
          <w:sz w:val="22"/>
          <w:szCs w:val="22"/>
        </w:rPr>
        <w:t>Nájemce:</w:t>
      </w:r>
    </w:p>
    <w:p w:rsidR="009848E7" w:rsidRDefault="009848E7" w:rsidP="008C4C47">
      <w:pPr>
        <w:rPr>
          <w:sz w:val="22"/>
          <w:szCs w:val="22"/>
        </w:rPr>
      </w:pPr>
    </w:p>
    <w:p w:rsidR="008C4C47" w:rsidRDefault="008C4C47" w:rsidP="008C4C47">
      <w:pPr>
        <w:rPr>
          <w:sz w:val="22"/>
          <w:szCs w:val="22"/>
        </w:rPr>
      </w:pPr>
      <w:r>
        <w:rPr>
          <w:sz w:val="22"/>
          <w:szCs w:val="22"/>
        </w:rPr>
        <w:t>V………………………dne:…………….</w:t>
      </w:r>
      <w:r w:rsidRPr="008C4C47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</w:t>
      </w:r>
      <w:r w:rsidR="00F057B4" w:rsidRPr="008C4C47">
        <w:rPr>
          <w:sz w:val="22"/>
          <w:szCs w:val="22"/>
        </w:rPr>
        <w:t xml:space="preserve"> </w:t>
      </w:r>
      <w:r w:rsidR="00F057B4">
        <w:rPr>
          <w:sz w:val="22"/>
          <w:szCs w:val="22"/>
        </w:rPr>
        <w:t xml:space="preserve">                   </w:t>
      </w:r>
    </w:p>
    <w:p w:rsidR="008C4C47" w:rsidRDefault="008C4C47" w:rsidP="008C4C47">
      <w:pPr>
        <w:rPr>
          <w:sz w:val="22"/>
          <w:szCs w:val="22"/>
        </w:rPr>
      </w:pPr>
    </w:p>
    <w:p w:rsidR="008C4C47" w:rsidRDefault="008C4C47" w:rsidP="008C4C47">
      <w:pPr>
        <w:rPr>
          <w:sz w:val="22"/>
          <w:szCs w:val="22"/>
        </w:rPr>
      </w:pPr>
    </w:p>
    <w:p w:rsidR="008C4C47" w:rsidRDefault="008C4C47" w:rsidP="008C4C47">
      <w:pPr>
        <w:rPr>
          <w:sz w:val="22"/>
          <w:szCs w:val="22"/>
        </w:rPr>
      </w:pPr>
    </w:p>
    <w:p w:rsidR="008C4C47" w:rsidRDefault="008C4C47" w:rsidP="008C4C47">
      <w:pPr>
        <w:rPr>
          <w:sz w:val="22"/>
          <w:szCs w:val="22"/>
        </w:rPr>
      </w:pPr>
    </w:p>
    <w:p w:rsidR="008C4C47" w:rsidRDefault="008C4C47" w:rsidP="00EB5C62">
      <w:pPr>
        <w:tabs>
          <w:tab w:val="left" w:pos="4962"/>
        </w:tabs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             </w:t>
      </w:r>
      <w:r w:rsidR="00EB5C62">
        <w:rPr>
          <w:sz w:val="22"/>
          <w:szCs w:val="22"/>
        </w:rPr>
        <w:tab/>
      </w:r>
    </w:p>
    <w:p w:rsidR="00EB5C62" w:rsidRPr="009848E7" w:rsidRDefault="00D86FD3" w:rsidP="00EB5C62">
      <w:pPr>
        <w:tabs>
          <w:tab w:val="left" w:pos="284"/>
          <w:tab w:val="left" w:pos="4820"/>
        </w:tabs>
        <w:spacing w:line="240" w:lineRule="atLeast"/>
        <w:rPr>
          <w:b/>
          <w:sz w:val="22"/>
          <w:szCs w:val="22"/>
        </w:rPr>
      </w:pPr>
      <w:r w:rsidRPr="009848E7">
        <w:rPr>
          <w:b/>
          <w:sz w:val="22"/>
          <w:szCs w:val="22"/>
        </w:rPr>
        <w:t xml:space="preserve">              </w:t>
      </w:r>
      <w:r w:rsidR="008D7167">
        <w:rPr>
          <w:b/>
          <w:sz w:val="22"/>
          <w:szCs w:val="22"/>
        </w:rPr>
        <w:t>……………………………….</w:t>
      </w:r>
      <w:r w:rsidR="00EB5C62" w:rsidRPr="009848E7">
        <w:rPr>
          <w:b/>
          <w:sz w:val="22"/>
          <w:szCs w:val="22"/>
        </w:rPr>
        <w:t xml:space="preserve"> </w:t>
      </w:r>
      <w:r w:rsidR="00EB5C62" w:rsidRPr="009848E7">
        <w:rPr>
          <w:b/>
          <w:sz w:val="22"/>
          <w:szCs w:val="22"/>
        </w:rPr>
        <w:tab/>
        <w:t xml:space="preserve">     </w:t>
      </w:r>
    </w:p>
    <w:p w:rsidR="008C4C47" w:rsidRDefault="00F057B4" w:rsidP="009848E7">
      <w:pPr>
        <w:tabs>
          <w:tab w:val="left" w:pos="284"/>
          <w:tab w:val="left" w:pos="4962"/>
        </w:tabs>
        <w:spacing w:line="240" w:lineRule="atLeast"/>
        <w:rPr>
          <w:sz w:val="22"/>
          <w:szCs w:val="22"/>
        </w:rPr>
      </w:pPr>
      <w:r>
        <w:rPr>
          <w:sz w:val="22"/>
          <w:szCs w:val="22"/>
        </w:rPr>
        <w:t xml:space="preserve">                      </w:t>
      </w:r>
      <w:r w:rsidR="00EB5C62">
        <w:rPr>
          <w:sz w:val="22"/>
          <w:szCs w:val="22"/>
        </w:rPr>
        <w:t xml:space="preserve">  </w:t>
      </w:r>
      <w:r w:rsidR="00EB5C62">
        <w:rPr>
          <w:sz w:val="22"/>
          <w:szCs w:val="22"/>
        </w:rPr>
        <w:tab/>
        <w:t xml:space="preserve"> </w:t>
      </w:r>
      <w:r w:rsidR="006611F4">
        <w:rPr>
          <w:sz w:val="22"/>
          <w:szCs w:val="22"/>
        </w:rPr>
        <w:t xml:space="preserve">         </w:t>
      </w:r>
      <w:r w:rsidR="00EB5C62">
        <w:rPr>
          <w:sz w:val="22"/>
          <w:szCs w:val="22"/>
        </w:rPr>
        <w:t xml:space="preserve"> </w:t>
      </w:r>
    </w:p>
    <w:p w:rsidR="00EB5C62" w:rsidRDefault="005D70E3">
      <w:pPr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</w:p>
    <w:p w:rsidR="006944B0" w:rsidRDefault="006944B0">
      <w:pPr>
        <w:rPr>
          <w:sz w:val="22"/>
          <w:szCs w:val="22"/>
        </w:rPr>
      </w:pPr>
    </w:p>
    <w:p w:rsidR="006944B0" w:rsidRDefault="006944B0">
      <w:pPr>
        <w:rPr>
          <w:sz w:val="22"/>
          <w:szCs w:val="22"/>
        </w:rPr>
      </w:pPr>
    </w:p>
    <w:p w:rsidR="006944B0" w:rsidRDefault="006944B0">
      <w:pPr>
        <w:rPr>
          <w:sz w:val="22"/>
          <w:szCs w:val="22"/>
        </w:rPr>
      </w:pPr>
    </w:p>
    <w:p w:rsidR="006944B0" w:rsidRDefault="006944B0">
      <w:pPr>
        <w:rPr>
          <w:sz w:val="22"/>
          <w:szCs w:val="22"/>
        </w:rPr>
      </w:pPr>
    </w:p>
    <w:p w:rsidR="006D22DD" w:rsidRPr="00DB0EA4" w:rsidRDefault="006D22DD" w:rsidP="006D22DD">
      <w:pPr>
        <w:pStyle w:val="Textodst1sl"/>
        <w:numPr>
          <w:ilvl w:val="0"/>
          <w:numId w:val="0"/>
        </w:numPr>
        <w:rPr>
          <w:szCs w:val="24"/>
        </w:rPr>
      </w:pPr>
      <w:r w:rsidRPr="00DB0EA4">
        <w:rPr>
          <w:szCs w:val="24"/>
        </w:rPr>
        <w:t>Přílohy:</w:t>
      </w:r>
    </w:p>
    <w:p w:rsidR="006D22DD" w:rsidRDefault="006D22DD" w:rsidP="006D22DD">
      <w:pPr>
        <w:pStyle w:val="Odstavecseseznamem"/>
        <w:numPr>
          <w:ilvl w:val="0"/>
          <w:numId w:val="39"/>
        </w:numPr>
        <w:autoSpaceDE w:val="0"/>
        <w:autoSpaceDN w:val="0"/>
        <w:jc w:val="left"/>
        <w:rPr>
          <w:szCs w:val="24"/>
        </w:rPr>
      </w:pPr>
      <w:r w:rsidRPr="24CF7F56">
        <w:rPr>
          <w:szCs w:val="24"/>
        </w:rPr>
        <w:t>Nákres situace umístění stavby</w:t>
      </w:r>
    </w:p>
    <w:p w:rsidR="006D22DD" w:rsidRPr="008A4CE8" w:rsidDel="00D8356D" w:rsidRDefault="006D22DD" w:rsidP="006D22DD">
      <w:pPr>
        <w:pStyle w:val="Odstavecseseznamem"/>
        <w:numPr>
          <w:ilvl w:val="0"/>
          <w:numId w:val="39"/>
        </w:numPr>
        <w:autoSpaceDE w:val="0"/>
        <w:autoSpaceDN w:val="0"/>
        <w:jc w:val="left"/>
        <w:rPr>
          <w:del w:id="31" w:author="R" w:date="2022-06-05T17:53:00Z"/>
          <w:rStyle w:val="Zkladntext1"/>
          <w:szCs w:val="24"/>
        </w:rPr>
        <w:sectPr w:rsidR="006D22DD" w:rsidRPr="008A4CE8" w:rsidDel="00D8356D" w:rsidSect="001C2A96">
          <w:headerReference w:type="default" r:id="rId14"/>
          <w:footerReference w:type="even" r:id="rId15"/>
          <w:footerReference w:type="default" r:id="rId16"/>
          <w:pgSz w:w="11906" w:h="16838"/>
          <w:pgMar w:top="1417" w:right="1417" w:bottom="1417" w:left="1417" w:header="708" w:footer="708" w:gutter="0"/>
          <w:cols w:space="708"/>
        </w:sectPr>
      </w:pPr>
      <w:r w:rsidRPr="24CF7F56">
        <w:rPr>
          <w:szCs w:val="24"/>
        </w:rPr>
        <w:t xml:space="preserve">Usnesení Zastupitelstva Středočeského kraje </w:t>
      </w:r>
      <w:r w:rsidRPr="008D7167">
        <w:rPr>
          <w:szCs w:val="24"/>
          <w:highlight w:val="yellow"/>
        </w:rPr>
        <w:t xml:space="preserve">č. </w:t>
      </w:r>
      <w:r w:rsidR="008D7167">
        <w:rPr>
          <w:szCs w:val="24"/>
          <w:highlight w:val="yellow"/>
        </w:rPr>
        <w:t>………</w:t>
      </w:r>
      <w:proofErr w:type="gramStart"/>
      <w:r w:rsidR="008D7167">
        <w:rPr>
          <w:szCs w:val="24"/>
          <w:highlight w:val="yellow"/>
        </w:rPr>
        <w:t>….</w:t>
      </w:r>
      <w:r w:rsidRPr="008D7167">
        <w:rPr>
          <w:szCs w:val="24"/>
          <w:highlight w:val="yellow"/>
        </w:rPr>
        <w:t>/ZK</w:t>
      </w:r>
      <w:proofErr w:type="gramEnd"/>
      <w:r w:rsidRPr="008D7167">
        <w:rPr>
          <w:szCs w:val="24"/>
          <w:highlight w:val="yellow"/>
        </w:rPr>
        <w:t xml:space="preserve"> ze dne </w:t>
      </w:r>
      <w:r w:rsidR="008D7167" w:rsidRPr="008D7167">
        <w:rPr>
          <w:szCs w:val="24"/>
          <w:highlight w:val="yellow"/>
        </w:rPr>
        <w:t>………………</w:t>
      </w:r>
      <w:del w:id="32" w:author="R" w:date="2022-06-05T17:53:00Z">
        <w:r w:rsidR="008D7167" w:rsidRPr="008D7167" w:rsidDel="00D8356D">
          <w:rPr>
            <w:szCs w:val="24"/>
            <w:highlight w:val="yellow"/>
          </w:rPr>
          <w:delText>.</w:delText>
        </w:r>
      </w:del>
    </w:p>
    <w:p w:rsidR="006D22DD" w:rsidRPr="00D8356D" w:rsidDel="00D8356D" w:rsidRDefault="006D22DD" w:rsidP="006D22DD">
      <w:pPr>
        <w:pStyle w:val="Odstavecseseznamem"/>
        <w:numPr>
          <w:ilvl w:val="0"/>
          <w:numId w:val="39"/>
        </w:numPr>
        <w:autoSpaceDE w:val="0"/>
        <w:autoSpaceDN w:val="0"/>
        <w:jc w:val="left"/>
        <w:rPr>
          <w:del w:id="33" w:author="R" w:date="2022-06-05T17:53:00Z"/>
          <w:szCs w:val="24"/>
        </w:rPr>
        <w:pPrChange w:id="34" w:author="R" w:date="2022-06-05T17:53:00Z">
          <w:pPr/>
        </w:pPrChange>
      </w:pPr>
      <w:del w:id="35" w:author="R" w:date="2022-06-05T17:53:00Z">
        <w:r w:rsidRPr="00D8356D" w:rsidDel="00D8356D">
          <w:rPr>
            <w:szCs w:val="24"/>
          </w:rPr>
          <w:delText>Příloha č. 2</w:delText>
        </w:r>
      </w:del>
    </w:p>
    <w:p w:rsidR="006D22DD" w:rsidRPr="00D8356D" w:rsidDel="00D8356D" w:rsidRDefault="006D22DD" w:rsidP="00D8356D">
      <w:pPr>
        <w:pStyle w:val="Odstavecseseznamem"/>
        <w:rPr>
          <w:del w:id="36" w:author="R" w:date="2022-06-05T17:53:00Z"/>
          <w:rStyle w:val="Zkladntext1"/>
          <w:szCs w:val="24"/>
        </w:rPr>
        <w:pPrChange w:id="37" w:author="R" w:date="2022-06-05T17:53:00Z">
          <w:pPr/>
        </w:pPrChange>
      </w:pPr>
    </w:p>
    <w:p w:rsidR="006D22DD" w:rsidRPr="00D8356D" w:rsidDel="00D8356D" w:rsidRDefault="006D22DD" w:rsidP="00D8356D">
      <w:pPr>
        <w:pStyle w:val="Odstavecseseznamem"/>
        <w:rPr>
          <w:del w:id="38" w:author="R" w:date="2022-06-05T17:53:00Z"/>
          <w:rStyle w:val="Zkladntext1"/>
          <w:szCs w:val="24"/>
          <w:highlight w:val="yellow"/>
          <w:rPrChange w:id="39" w:author="R" w:date="2022-06-05T17:53:00Z">
            <w:rPr>
              <w:del w:id="40" w:author="R" w:date="2022-06-05T17:53:00Z"/>
              <w:rStyle w:val="Zkladntext1"/>
            </w:rPr>
          </w:rPrChange>
        </w:rPr>
        <w:pPrChange w:id="41" w:author="R" w:date="2022-06-05T17:53:00Z">
          <w:pPr/>
        </w:pPrChange>
      </w:pPr>
      <w:del w:id="42" w:author="R" w:date="2022-06-05T17:53:00Z">
        <w:r w:rsidRPr="00D8356D" w:rsidDel="00D8356D">
          <w:rPr>
            <w:rStyle w:val="Zkladntext1"/>
            <w:szCs w:val="24"/>
          </w:rPr>
          <w:delText xml:space="preserve">USNESENÍ č. </w:delText>
        </w:r>
        <w:r w:rsidR="008D7167" w:rsidRPr="00D8356D" w:rsidDel="00D8356D">
          <w:rPr>
            <w:rStyle w:val="Zkladntext1"/>
            <w:szCs w:val="24"/>
            <w:highlight w:val="yellow"/>
          </w:rPr>
          <w:delText>……………..</w:delText>
        </w:r>
        <w:r w:rsidRPr="00D8356D" w:rsidDel="00D8356D">
          <w:rPr>
            <w:rStyle w:val="Zkladntext1"/>
            <w:szCs w:val="24"/>
          </w:rPr>
          <w:delText xml:space="preserve">/ZK ze dne </w:delText>
        </w:r>
        <w:r w:rsidR="008D7167" w:rsidRPr="00D8356D" w:rsidDel="00D8356D">
          <w:rPr>
            <w:rStyle w:val="Zkladntext1"/>
            <w:szCs w:val="24"/>
            <w:highlight w:val="yellow"/>
          </w:rPr>
          <w:delText>……………….</w:delText>
        </w:r>
      </w:del>
    </w:p>
    <w:p w:rsidR="006D22DD" w:rsidRPr="00D8356D" w:rsidDel="00D8356D" w:rsidRDefault="006D22DD" w:rsidP="00D8356D">
      <w:pPr>
        <w:pStyle w:val="Odstavecseseznamem"/>
        <w:rPr>
          <w:del w:id="43" w:author="R" w:date="2022-06-05T17:53:00Z"/>
          <w:szCs w:val="24"/>
          <w:highlight w:val="yellow"/>
          <w:rPrChange w:id="44" w:author="R" w:date="2022-06-05T17:53:00Z">
            <w:rPr>
              <w:del w:id="45" w:author="R" w:date="2022-06-05T17:53:00Z"/>
            </w:rPr>
          </w:rPrChange>
        </w:rPr>
        <w:pPrChange w:id="46" w:author="R" w:date="2022-06-05T17:53:00Z">
          <w:pPr/>
        </w:pPrChange>
      </w:pPr>
    </w:p>
    <w:p w:rsidR="006D22DD" w:rsidRPr="004B782C" w:rsidDel="00D8356D" w:rsidRDefault="006D22DD" w:rsidP="00D8356D">
      <w:pPr>
        <w:pStyle w:val="Odstavecseseznamem"/>
        <w:rPr>
          <w:del w:id="47" w:author="R" w:date="2022-06-05T17:53:00Z"/>
          <w:b/>
          <w:bCs/>
          <w:szCs w:val="24"/>
        </w:rPr>
        <w:pPrChange w:id="48" w:author="R" w:date="2022-06-05T17:53:00Z">
          <w:pPr/>
        </w:pPrChange>
      </w:pPr>
      <w:del w:id="49" w:author="R" w:date="2022-06-05T17:53:00Z">
        <w:r w:rsidRPr="00D8356D" w:rsidDel="00D8356D">
          <w:rPr>
            <w:b/>
            <w:bCs/>
            <w:color w:val="000000" w:themeColor="text1"/>
            <w:szCs w:val="24"/>
            <w:highlight w:val="yellow"/>
            <w:rPrChange w:id="50" w:author="R" w:date="2022-06-05T17:53:00Z">
              <w:rPr>
                <w:b/>
                <w:bCs/>
                <w:color w:val="000000" w:themeColor="text1"/>
                <w:szCs w:val="24"/>
              </w:rPr>
            </w:rPrChange>
          </w:rPr>
          <w:delText>Zplnomocnění Kraj</w:delText>
        </w:r>
        <w:r w:rsidRPr="24CF7F56" w:rsidDel="00D8356D">
          <w:rPr>
            <w:b/>
            <w:bCs/>
            <w:color w:val="000000" w:themeColor="text1"/>
            <w:szCs w:val="24"/>
          </w:rPr>
          <w:delText>ské správy a údržby silnic Středočeského kraje k podpisu smluv nutných k realizaci staveb pozemních komunikací ve vlastnictví Středočeského kraje</w:delText>
        </w:r>
      </w:del>
    </w:p>
    <w:p w:rsidR="006D22DD" w:rsidRPr="004B782C" w:rsidDel="00D8356D" w:rsidRDefault="006D22DD" w:rsidP="00D8356D">
      <w:pPr>
        <w:pStyle w:val="Odstavecseseznamem"/>
        <w:rPr>
          <w:del w:id="51" w:author="R" w:date="2022-06-05T17:53:00Z"/>
          <w:b/>
          <w:bCs/>
        </w:rPr>
        <w:pPrChange w:id="52" w:author="R" w:date="2022-06-05T17:53:00Z">
          <w:pPr>
            <w:pStyle w:val="Zkladntext22"/>
            <w:shd w:val="clear" w:color="auto" w:fill="auto"/>
            <w:spacing w:after="137"/>
          </w:pPr>
        </w:pPrChange>
      </w:pPr>
      <w:del w:id="53" w:author="R" w:date="2022-06-05T17:53:00Z">
        <w:r w:rsidRPr="0A1BC143" w:rsidDel="00D8356D">
          <w:rPr>
            <w:b/>
            <w:bCs/>
            <w:color w:val="000000" w:themeColor="text1"/>
          </w:rPr>
          <w:delText xml:space="preserve">Tisk č. </w:delText>
        </w:r>
        <w:r w:rsidR="008D7167" w:rsidRPr="008D7167" w:rsidDel="00D8356D">
          <w:rPr>
            <w:b/>
            <w:bCs/>
            <w:color w:val="000000" w:themeColor="text1"/>
            <w:highlight w:val="yellow"/>
          </w:rPr>
          <w:delText>…………………..</w:delText>
        </w:r>
      </w:del>
    </w:p>
    <w:p w:rsidR="006D22DD" w:rsidDel="00D8356D" w:rsidRDefault="006D22DD" w:rsidP="00D8356D">
      <w:pPr>
        <w:pStyle w:val="Odstavecseseznamem"/>
        <w:rPr>
          <w:del w:id="54" w:author="R" w:date="2022-06-05T17:53:00Z"/>
        </w:rPr>
        <w:pPrChange w:id="55" w:author="R" w:date="2022-06-05T17:53:00Z">
          <w:pPr>
            <w:pStyle w:val="Zkladntext22"/>
            <w:shd w:val="clear" w:color="auto" w:fill="auto"/>
            <w:spacing w:after="0" w:line="398" w:lineRule="exact"/>
            <w:ind w:right="4460"/>
            <w:jc w:val="left"/>
          </w:pPr>
        </w:pPrChange>
      </w:pPr>
      <w:del w:id="56" w:author="R" w:date="2022-06-05T17:53:00Z">
        <w:r w:rsidRPr="0A1BC143" w:rsidDel="00D8356D">
          <w:rPr>
            <w:color w:val="000000" w:themeColor="text1"/>
          </w:rPr>
          <w:delText>Zastupitelstvo kraje po projednání</w:delText>
        </w:r>
      </w:del>
    </w:p>
    <w:p w:rsidR="006D22DD" w:rsidDel="00D8356D" w:rsidRDefault="006D22DD" w:rsidP="00D8356D">
      <w:pPr>
        <w:pStyle w:val="Odstavecseseznamem"/>
        <w:rPr>
          <w:del w:id="57" w:author="R" w:date="2022-06-05T17:53:00Z"/>
        </w:rPr>
        <w:pPrChange w:id="58" w:author="R" w:date="2022-06-05T17:53:00Z">
          <w:pPr>
            <w:pStyle w:val="Zkladntext21"/>
            <w:numPr>
              <w:numId w:val="40"/>
            </w:numPr>
            <w:shd w:val="clear" w:color="auto" w:fill="auto"/>
            <w:tabs>
              <w:tab w:val="left" w:pos="384"/>
            </w:tabs>
            <w:spacing w:line="398" w:lineRule="exact"/>
            <w:jc w:val="both"/>
          </w:pPr>
        </w:pPrChange>
      </w:pPr>
      <w:del w:id="59" w:author="R" w:date="2022-06-05T17:53:00Z">
        <w:r w:rsidRPr="24CF7F56" w:rsidDel="00D8356D">
          <w:rPr>
            <w:rStyle w:val="Zkladntext2dkovn3pt"/>
          </w:rPr>
          <w:delText>zmocňuje</w:delText>
        </w:r>
      </w:del>
    </w:p>
    <w:p w:rsidR="006D22DD" w:rsidDel="00D8356D" w:rsidRDefault="006D22DD" w:rsidP="00D8356D">
      <w:pPr>
        <w:pStyle w:val="Odstavecseseznamem"/>
        <w:rPr>
          <w:del w:id="60" w:author="R" w:date="2022-06-05T17:53:00Z"/>
        </w:rPr>
        <w:pPrChange w:id="61" w:author="R" w:date="2022-06-05T17:53:00Z">
          <w:pPr>
            <w:pStyle w:val="Zkladntext22"/>
            <w:shd w:val="clear" w:color="auto" w:fill="auto"/>
            <w:spacing w:after="0" w:line="274" w:lineRule="exact"/>
            <w:ind w:right="900"/>
          </w:pPr>
        </w:pPrChange>
      </w:pPr>
      <w:del w:id="62" w:author="R" w:date="2022-06-05T17:53:00Z">
        <w:r w:rsidRPr="0883C666" w:rsidDel="00D8356D">
          <w:rPr>
            <w:color w:val="000000" w:themeColor="text1"/>
          </w:rPr>
          <w:delText>Krajskou správu a údržbu silnic Středočeského kraje uzavírat a podepisovat smlouvy v rozsahu nutném pro investorskou přípravu staveb zahrnující výkon inženýrské činnosti vedoucí ke zlepšení stavebně-technického stavu silničního majetku ve vlastnictví kraje</w:delText>
        </w:r>
      </w:del>
    </w:p>
    <w:p w:rsidR="006D22DD" w:rsidDel="00D8356D" w:rsidRDefault="006D22DD" w:rsidP="00D8356D">
      <w:pPr>
        <w:pStyle w:val="Odstavecseseznamem"/>
        <w:rPr>
          <w:del w:id="63" w:author="R" w:date="2022-06-05T17:53:00Z"/>
        </w:rPr>
        <w:pPrChange w:id="64" w:author="R" w:date="2022-06-05T17:53:00Z">
          <w:pPr>
            <w:pStyle w:val="Zkladntext22"/>
            <w:numPr>
              <w:numId w:val="41"/>
            </w:numPr>
            <w:shd w:val="clear" w:color="auto" w:fill="auto"/>
            <w:tabs>
              <w:tab w:val="left" w:pos="480"/>
            </w:tabs>
            <w:spacing w:after="0" w:line="274" w:lineRule="exact"/>
          </w:pPr>
        </w:pPrChange>
      </w:pPr>
      <w:del w:id="65" w:author="R" w:date="2022-06-05T17:53:00Z">
        <w:r w:rsidRPr="0A1BC143" w:rsidDel="00D8356D">
          <w:rPr>
            <w:color w:val="000000" w:themeColor="text1"/>
          </w:rPr>
          <w:delText>smlouvy s vlastníkem nemovitostí o právu provést stavbu na jeho pozemku</w:delText>
        </w:r>
      </w:del>
    </w:p>
    <w:p w:rsidR="006D22DD" w:rsidDel="00D8356D" w:rsidRDefault="006D22DD" w:rsidP="00D8356D">
      <w:pPr>
        <w:pStyle w:val="Odstavecseseznamem"/>
        <w:rPr>
          <w:del w:id="66" w:author="R" w:date="2022-06-05T17:53:00Z"/>
        </w:rPr>
        <w:pPrChange w:id="67" w:author="R" w:date="2022-06-05T17:53:00Z">
          <w:pPr>
            <w:pStyle w:val="Zkladntext22"/>
            <w:numPr>
              <w:numId w:val="41"/>
            </w:numPr>
            <w:shd w:val="clear" w:color="auto" w:fill="auto"/>
            <w:tabs>
              <w:tab w:val="left" w:pos="499"/>
            </w:tabs>
            <w:spacing w:after="0" w:line="274" w:lineRule="exact"/>
          </w:pPr>
        </w:pPrChange>
      </w:pPr>
      <w:del w:id="68" w:author="R" w:date="2022-06-05T17:53:00Z">
        <w:r w:rsidRPr="0A1BC143" w:rsidDel="00D8356D">
          <w:rPr>
            <w:color w:val="000000" w:themeColor="text1"/>
          </w:rPr>
          <w:delText>smlouvy o výpůjčce</w:delText>
        </w:r>
      </w:del>
    </w:p>
    <w:p w:rsidR="006D22DD" w:rsidDel="00D8356D" w:rsidRDefault="006D22DD" w:rsidP="00D8356D">
      <w:pPr>
        <w:pStyle w:val="Odstavecseseznamem"/>
        <w:rPr>
          <w:del w:id="69" w:author="R" w:date="2022-06-05T17:53:00Z"/>
        </w:rPr>
        <w:pPrChange w:id="70" w:author="R" w:date="2022-06-05T17:53:00Z">
          <w:pPr>
            <w:pStyle w:val="Zkladntext22"/>
            <w:numPr>
              <w:numId w:val="41"/>
            </w:numPr>
            <w:shd w:val="clear" w:color="auto" w:fill="auto"/>
            <w:tabs>
              <w:tab w:val="left" w:pos="485"/>
            </w:tabs>
            <w:spacing w:after="0" w:line="274" w:lineRule="exact"/>
          </w:pPr>
        </w:pPrChange>
      </w:pPr>
      <w:del w:id="71" w:author="R" w:date="2022-06-05T17:53:00Z">
        <w:r w:rsidRPr="0A1BC143" w:rsidDel="00D8356D">
          <w:rPr>
            <w:color w:val="000000" w:themeColor="text1"/>
          </w:rPr>
          <w:delText>smlouvy o zřízení služebnosti</w:delText>
        </w:r>
      </w:del>
    </w:p>
    <w:p w:rsidR="006D22DD" w:rsidDel="00D8356D" w:rsidRDefault="006D22DD" w:rsidP="00D8356D">
      <w:pPr>
        <w:pStyle w:val="Odstavecseseznamem"/>
        <w:rPr>
          <w:del w:id="72" w:author="R" w:date="2022-06-05T17:53:00Z"/>
        </w:rPr>
        <w:pPrChange w:id="73" w:author="R" w:date="2022-06-05T17:53:00Z">
          <w:pPr>
            <w:pStyle w:val="Zkladntext22"/>
            <w:numPr>
              <w:numId w:val="41"/>
            </w:numPr>
            <w:shd w:val="clear" w:color="auto" w:fill="auto"/>
            <w:tabs>
              <w:tab w:val="left" w:pos="499"/>
            </w:tabs>
            <w:spacing w:after="147" w:line="274" w:lineRule="exact"/>
          </w:pPr>
        </w:pPrChange>
      </w:pPr>
      <w:del w:id="74" w:author="R" w:date="2022-06-05T17:53:00Z">
        <w:r w:rsidRPr="0A1BC143" w:rsidDel="00D8356D">
          <w:rPr>
            <w:color w:val="000000" w:themeColor="text1"/>
          </w:rPr>
          <w:delText>smlouvy o nájmu nemovitostí</w:delText>
        </w:r>
      </w:del>
    </w:p>
    <w:p w:rsidR="006D22DD" w:rsidDel="00D8356D" w:rsidRDefault="006D22DD" w:rsidP="00D8356D">
      <w:pPr>
        <w:pStyle w:val="Odstavecseseznamem"/>
        <w:rPr>
          <w:del w:id="75" w:author="R" w:date="2022-06-05T17:53:00Z"/>
        </w:rPr>
        <w:pPrChange w:id="76" w:author="R" w:date="2022-06-05T17:53:00Z">
          <w:pPr>
            <w:pStyle w:val="Zkladntext21"/>
            <w:numPr>
              <w:numId w:val="40"/>
            </w:numPr>
            <w:shd w:val="clear" w:color="auto" w:fill="auto"/>
            <w:tabs>
              <w:tab w:val="left" w:pos="547"/>
            </w:tabs>
            <w:spacing w:after="34" w:line="240" w:lineRule="exact"/>
            <w:jc w:val="both"/>
          </w:pPr>
        </w:pPrChange>
      </w:pPr>
      <w:del w:id="77" w:author="R" w:date="2022-06-05T17:53:00Z">
        <w:r w:rsidRPr="24CF7F56" w:rsidDel="00D8356D">
          <w:rPr>
            <w:rStyle w:val="Zkladntext2dkovn3pt"/>
          </w:rPr>
          <w:delText>ukládá</w:delText>
        </w:r>
      </w:del>
    </w:p>
    <w:p w:rsidR="006D22DD" w:rsidDel="00D8356D" w:rsidRDefault="006D22DD" w:rsidP="00D8356D">
      <w:pPr>
        <w:pStyle w:val="Odstavecseseznamem"/>
        <w:rPr>
          <w:del w:id="78" w:author="R" w:date="2022-06-05T17:53:00Z"/>
        </w:rPr>
        <w:pPrChange w:id="79" w:author="R" w:date="2022-06-05T17:53:00Z">
          <w:pPr>
            <w:pStyle w:val="Zkladntext22"/>
            <w:shd w:val="clear" w:color="auto" w:fill="auto"/>
            <w:spacing w:after="139" w:line="264" w:lineRule="exact"/>
            <w:ind w:right="300"/>
            <w:jc w:val="left"/>
          </w:pPr>
        </w:pPrChange>
      </w:pPr>
      <w:del w:id="80" w:author="R" w:date="2022-06-05T17:53:00Z">
        <w:r w:rsidRPr="0A1BC143" w:rsidDel="00D8356D">
          <w:rPr>
            <w:color w:val="000000" w:themeColor="text1"/>
          </w:rPr>
          <w:delText xml:space="preserve">řediteli KSUS </w:delText>
        </w:r>
        <w:r w:rsidR="008D7167" w:rsidRPr="008D7167" w:rsidDel="00D8356D">
          <w:rPr>
            <w:color w:val="000000" w:themeColor="text1"/>
            <w:highlight w:val="yellow"/>
          </w:rPr>
          <w:delText>………………..</w:delText>
        </w:r>
        <w:r w:rsidRPr="0A1BC143" w:rsidDel="00D8356D">
          <w:rPr>
            <w:color w:val="000000" w:themeColor="text1"/>
          </w:rPr>
          <w:delText xml:space="preserve"> zajistit, aby bylo ve smlouvách uvedeno určení kupní ceny pozemků u trvalých záborů znaleckým posudkem jako ceny v místě a čase obvyklé.</w:delText>
        </w:r>
      </w:del>
    </w:p>
    <w:p w:rsidR="006D22DD" w:rsidDel="00D8356D" w:rsidRDefault="006D22DD" w:rsidP="00D8356D">
      <w:pPr>
        <w:pStyle w:val="Odstavecseseznamem"/>
        <w:rPr>
          <w:del w:id="81" w:author="R" w:date="2022-06-05T17:53:00Z"/>
        </w:rPr>
        <w:pPrChange w:id="82" w:author="R" w:date="2022-06-05T17:53:00Z">
          <w:pPr>
            <w:pStyle w:val="Zkladntext21"/>
            <w:numPr>
              <w:numId w:val="40"/>
            </w:numPr>
            <w:shd w:val="clear" w:color="auto" w:fill="auto"/>
            <w:tabs>
              <w:tab w:val="left" w:pos="696"/>
            </w:tabs>
            <w:spacing w:after="35" w:line="240" w:lineRule="exact"/>
            <w:jc w:val="both"/>
          </w:pPr>
        </w:pPrChange>
      </w:pPr>
      <w:del w:id="83" w:author="R" w:date="2022-06-05T17:53:00Z">
        <w:r w:rsidRPr="24CF7F56" w:rsidDel="00D8356D">
          <w:rPr>
            <w:rStyle w:val="Zkladntext2dkovn3pt"/>
          </w:rPr>
          <w:delText>zmocňuje</w:delText>
        </w:r>
      </w:del>
    </w:p>
    <w:p w:rsidR="006D22DD" w:rsidDel="00D8356D" w:rsidRDefault="006D22DD" w:rsidP="00D8356D">
      <w:pPr>
        <w:pStyle w:val="Odstavecseseznamem"/>
        <w:rPr>
          <w:del w:id="84" w:author="R" w:date="2022-06-05T17:53:00Z"/>
        </w:rPr>
        <w:pPrChange w:id="85" w:author="R" w:date="2022-06-05T17:53:00Z">
          <w:pPr>
            <w:pStyle w:val="Zkladntext22"/>
            <w:shd w:val="clear" w:color="auto" w:fill="auto"/>
            <w:spacing w:after="0" w:line="274" w:lineRule="exact"/>
            <w:ind w:right="300"/>
            <w:jc w:val="left"/>
          </w:pPr>
        </w:pPrChange>
      </w:pPr>
      <w:del w:id="86" w:author="R" w:date="2022-06-05T17:53:00Z">
        <w:r w:rsidRPr="0A1BC143" w:rsidDel="00D8356D">
          <w:rPr>
            <w:color w:val="000000" w:themeColor="text1"/>
          </w:rPr>
          <w:delText xml:space="preserve">ředitele Krajské správy a údržby silnic Středočeského kraje, </w:delText>
        </w:r>
        <w:r w:rsidR="008D7167" w:rsidRPr="008D7167" w:rsidDel="00D8356D">
          <w:rPr>
            <w:color w:val="000000" w:themeColor="text1"/>
            <w:highlight w:val="yellow"/>
          </w:rPr>
          <w:delText>………………</w:delText>
        </w:r>
        <w:r w:rsidRPr="0A1BC143" w:rsidDel="00D8356D">
          <w:rPr>
            <w:color w:val="000000" w:themeColor="text1"/>
          </w:rPr>
          <w:delText>, k podpisu těchto smluv.</w:delText>
        </w:r>
      </w:del>
    </w:p>
    <w:p w:rsidR="006D22DD" w:rsidDel="00D8356D" w:rsidRDefault="006D22DD" w:rsidP="00D8356D">
      <w:pPr>
        <w:pStyle w:val="Odstavecseseznamem"/>
        <w:rPr>
          <w:del w:id="87" w:author="R" w:date="2022-06-05T17:53:00Z"/>
        </w:rPr>
        <w:pPrChange w:id="88" w:author="R" w:date="2022-06-05T17:53:00Z">
          <w:pPr/>
        </w:pPrChange>
      </w:pPr>
    </w:p>
    <w:p w:rsidR="006D22DD" w:rsidRPr="00301614" w:rsidDel="00D8356D" w:rsidRDefault="006D22DD" w:rsidP="00D8356D">
      <w:pPr>
        <w:pStyle w:val="Odstavecseseznamem"/>
        <w:rPr>
          <w:del w:id="89" w:author="R" w:date="2022-06-05T17:53:00Z"/>
          <w:sz w:val="23"/>
          <w:szCs w:val="23"/>
        </w:rPr>
        <w:pPrChange w:id="90" w:author="R" w:date="2022-06-05T17:53:00Z">
          <w:pPr/>
        </w:pPrChange>
      </w:pPr>
      <w:del w:id="91" w:author="R" w:date="2022-06-05T17:53:00Z">
        <w:r w:rsidRPr="24CF7F56" w:rsidDel="00D8356D">
          <w:rPr>
            <w:sz w:val="23"/>
            <w:szCs w:val="23"/>
          </w:rPr>
          <w:delText>Toto Usnesení Zastupitelstva je dostupné na internetových stránkách Středočeského kraje na odkaze: http://www.kr-stredocesky.cz/web/urad/usneseni-zastupitelstva.</w:delText>
        </w:r>
      </w:del>
    </w:p>
    <w:p w:rsidR="006D22DD" w:rsidRDefault="006D22DD" w:rsidP="00D8356D">
      <w:pPr>
        <w:pStyle w:val="Odstavecseseznamem"/>
        <w:pPrChange w:id="92" w:author="R" w:date="2022-06-05T17:53:00Z">
          <w:pPr/>
        </w:pPrChange>
      </w:pPr>
    </w:p>
    <w:p w:rsidR="006D22DD" w:rsidRPr="00F41709" w:rsidRDefault="006D22DD" w:rsidP="006D22DD">
      <w:pPr>
        <w:spacing w:before="60"/>
        <w:rPr>
          <w:sz w:val="22"/>
          <w:szCs w:val="22"/>
        </w:rPr>
      </w:pPr>
      <w:bookmarkStart w:id="93" w:name="_GoBack"/>
      <w:bookmarkEnd w:id="93"/>
    </w:p>
    <w:sectPr w:rsidR="006D22DD" w:rsidRPr="00F41709" w:rsidSect="001C2A96">
      <w:footerReference w:type="default" r:id="rId1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6FD7" w:rsidRDefault="001B6FD7">
      <w:r>
        <w:separator/>
      </w:r>
    </w:p>
  </w:endnote>
  <w:endnote w:type="continuationSeparator" w:id="0">
    <w:p w:rsidR="001B6FD7" w:rsidRDefault="001B6F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KHXA+FuturaStd-Extra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aTCEExtBol">
    <w:altName w:val="Times New Roman"/>
    <w:charset w:val="EE"/>
    <w:family w:val="auto"/>
    <w:pitch w:val="variable"/>
    <w:sig w:usb0="800000A7" w:usb1="0000204A" w:usb2="00000000" w:usb3="00000000" w:csb0="0000008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22DD" w:rsidRDefault="004C2A82" w:rsidP="00896E4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22D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D22DD" w:rsidRDefault="006D22DD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22DD" w:rsidRDefault="004C2A82" w:rsidP="00896E4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22DD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D8356D">
      <w:rPr>
        <w:rStyle w:val="slostrnky"/>
        <w:noProof/>
      </w:rPr>
      <w:t>5</w:t>
    </w:r>
    <w:r>
      <w:rPr>
        <w:rStyle w:val="slostrnky"/>
      </w:rPr>
      <w:fldChar w:fldCharType="end"/>
    </w:r>
  </w:p>
  <w:p w:rsidR="006D22DD" w:rsidRDefault="006D22DD" w:rsidP="00A36E94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0673" w:rsidRDefault="001B6FD7" w:rsidP="00A36E94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6FD7" w:rsidRDefault="001B6FD7">
      <w:r>
        <w:separator/>
      </w:r>
    </w:p>
  </w:footnote>
  <w:footnote w:type="continuationSeparator" w:id="0">
    <w:p w:rsidR="001B6FD7" w:rsidRDefault="001B6F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DA8" w:rsidRPr="00392886" w:rsidRDefault="008D7167" w:rsidP="00BF4DA8">
    <w:pPr>
      <w:pStyle w:val="Zhlav"/>
      <w:rPr>
        <w:sz w:val="22"/>
        <w:szCs w:val="22"/>
      </w:rPr>
    </w:pPr>
    <w:r w:rsidRPr="008D7167">
      <w:rPr>
        <w:sz w:val="22"/>
        <w:szCs w:val="22"/>
        <w:highlight w:val="yellow"/>
      </w:rPr>
      <w:t>…………………………</w:t>
    </w:r>
    <w:r w:rsidR="00BF4DA8" w:rsidRPr="00392886">
      <w:rPr>
        <w:sz w:val="22"/>
        <w:szCs w:val="22"/>
      </w:rPr>
      <w:tab/>
    </w:r>
    <w:r w:rsidR="00BF4DA8" w:rsidRPr="00392886">
      <w:rPr>
        <w:sz w:val="22"/>
        <w:szCs w:val="22"/>
      </w:rPr>
      <w:tab/>
    </w:r>
    <w:r w:rsidRPr="008D7167">
      <w:rPr>
        <w:sz w:val="22"/>
        <w:szCs w:val="22"/>
        <w:highlight w:val="yellow"/>
      </w:rPr>
      <w:t>………</w:t>
    </w:r>
    <w:proofErr w:type="gramStart"/>
    <w:r w:rsidRPr="008D7167">
      <w:rPr>
        <w:sz w:val="22"/>
        <w:szCs w:val="22"/>
        <w:highlight w:val="yellow"/>
      </w:rPr>
      <w:t>…..</w:t>
    </w:r>
    <w:r w:rsidR="00BF4DA8" w:rsidRPr="00392886">
      <w:rPr>
        <w:sz w:val="22"/>
        <w:szCs w:val="22"/>
      </w:rPr>
      <w:t>/000660001/</w:t>
    </w:r>
    <w:r w:rsidR="00BF4DA8" w:rsidRPr="008D7167">
      <w:rPr>
        <w:sz w:val="22"/>
        <w:szCs w:val="22"/>
        <w:highlight w:val="yellow"/>
      </w:rPr>
      <w:t>20</w:t>
    </w:r>
    <w:proofErr w:type="gramEnd"/>
    <w:r w:rsidRPr="008D7167">
      <w:rPr>
        <w:sz w:val="22"/>
        <w:szCs w:val="22"/>
        <w:highlight w:val="yellow"/>
      </w:rPr>
      <w:t>…</w:t>
    </w:r>
  </w:p>
  <w:p w:rsidR="00BF4DA8" w:rsidRDefault="00BF4DA8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85E0C"/>
    <w:multiLevelType w:val="multilevel"/>
    <w:tmpl w:val="5CB88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9413C63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D1222DE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09264F4"/>
    <w:multiLevelType w:val="multilevel"/>
    <w:tmpl w:val="54022384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110D47A3"/>
    <w:multiLevelType w:val="hybridMultilevel"/>
    <w:tmpl w:val="2EE8FC3E"/>
    <w:lvl w:ilvl="0" w:tplc="0B6C9E02">
      <w:numFmt w:val="bullet"/>
      <w:lvlText w:val="-"/>
      <w:lvlJc w:val="left"/>
      <w:pPr>
        <w:ind w:left="846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5">
    <w:nsid w:val="119530AF"/>
    <w:multiLevelType w:val="hybridMultilevel"/>
    <w:tmpl w:val="C7EE74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DB2AD9"/>
    <w:multiLevelType w:val="multilevel"/>
    <w:tmpl w:val="E9ACF37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43B55A6"/>
    <w:multiLevelType w:val="multilevel"/>
    <w:tmpl w:val="2C0C308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60"/>
        <w:w w:val="100"/>
        <w:position w:val="0"/>
        <w:sz w:val="24"/>
        <w:szCs w:val="24"/>
        <w:u w:val="no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4D97534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>
    <w:nsid w:val="1F4B3144"/>
    <w:multiLevelType w:val="hybridMultilevel"/>
    <w:tmpl w:val="C8423A7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2967DCD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">
    <w:nsid w:val="25AE3FF0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>
    <w:nsid w:val="27E417B5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85623DE"/>
    <w:multiLevelType w:val="hybridMultilevel"/>
    <w:tmpl w:val="8E3061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202E21"/>
    <w:multiLevelType w:val="multilevel"/>
    <w:tmpl w:val="DD7EBE6E"/>
    <w:lvl w:ilvl="0">
      <w:start w:val="1"/>
      <w:numFmt w:val="decimal"/>
      <w:pStyle w:val="slolnku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Textodst1sl"/>
      <w:lvlText w:val="%1.%2."/>
      <w:lvlJc w:val="left"/>
      <w:pPr>
        <w:tabs>
          <w:tab w:val="num" w:pos="5257"/>
        </w:tabs>
        <w:ind w:left="5257" w:hanging="720"/>
      </w:pPr>
      <w:rPr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902"/>
        </w:tabs>
        <w:ind w:left="902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5">
    <w:nsid w:val="30544B24"/>
    <w:multiLevelType w:val="hybridMultilevel"/>
    <w:tmpl w:val="C91A799C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A59369F"/>
    <w:multiLevelType w:val="hybridMultilevel"/>
    <w:tmpl w:val="72467C82"/>
    <w:lvl w:ilvl="0" w:tplc="779AD95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C9A171B"/>
    <w:multiLevelType w:val="singleLevel"/>
    <w:tmpl w:val="476AFCB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8">
    <w:nsid w:val="43071557"/>
    <w:multiLevelType w:val="multilevel"/>
    <w:tmpl w:val="656E9D6C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 w:val="0"/>
      </w:rPr>
    </w:lvl>
  </w:abstractNum>
  <w:abstractNum w:abstractNumId="19">
    <w:nsid w:val="44EA0E9D"/>
    <w:multiLevelType w:val="multilevel"/>
    <w:tmpl w:val="656E9D6C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 w:val="0"/>
      </w:rPr>
    </w:lvl>
  </w:abstractNum>
  <w:abstractNum w:abstractNumId="20">
    <w:nsid w:val="46C11B15"/>
    <w:multiLevelType w:val="multilevel"/>
    <w:tmpl w:val="4E7EAC7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>
    <w:nsid w:val="4802288F"/>
    <w:multiLevelType w:val="singleLevel"/>
    <w:tmpl w:val="CF00B4F4"/>
    <w:lvl w:ilvl="0">
      <w:start w:val="1"/>
      <w:numFmt w:val="lowerLetter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</w:abstractNum>
  <w:abstractNum w:abstractNumId="22">
    <w:nsid w:val="4ACF253F"/>
    <w:multiLevelType w:val="multilevel"/>
    <w:tmpl w:val="227EC6A4"/>
    <w:lvl w:ilvl="0">
      <w:start w:val="1"/>
      <w:numFmt w:val="upperRoman"/>
      <w:pStyle w:val="slolnkusmlouvy"/>
      <w:suff w:val="nothing"/>
      <w:lvlText w:val="%1."/>
      <w:lvlJc w:val="center"/>
      <w:pPr>
        <w:ind w:left="7372" w:firstLine="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Odstavecsmlouvy"/>
      <w:lvlText w:val="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>
    <w:nsid w:val="51F97F62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522F2B74"/>
    <w:multiLevelType w:val="singleLevel"/>
    <w:tmpl w:val="6872690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5">
    <w:nsid w:val="54254C41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C72484C"/>
    <w:multiLevelType w:val="hybridMultilevel"/>
    <w:tmpl w:val="7C4CDE66"/>
    <w:lvl w:ilvl="0" w:tplc="98488A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C95799E"/>
    <w:multiLevelType w:val="singleLevel"/>
    <w:tmpl w:val="F3BAABD0"/>
    <w:lvl w:ilvl="0">
      <w:start w:val="4"/>
      <w:numFmt w:val="bullet"/>
      <w:lvlText w:val="­"/>
      <w:lvlJc w:val="left"/>
      <w:pPr>
        <w:tabs>
          <w:tab w:val="num" w:pos="360"/>
        </w:tabs>
        <w:ind w:left="340" w:hanging="340"/>
      </w:pPr>
      <w:rPr>
        <w:rFonts w:ascii="Tahoma" w:hAnsi="Tahoma" w:hint="default"/>
      </w:rPr>
    </w:lvl>
  </w:abstractNum>
  <w:abstractNum w:abstractNumId="28">
    <w:nsid w:val="5E040A68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60375F4D"/>
    <w:multiLevelType w:val="multilevel"/>
    <w:tmpl w:val="5CB88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619E2F01"/>
    <w:multiLevelType w:val="multilevel"/>
    <w:tmpl w:val="A2A6359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677C43F8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>
    <w:nsid w:val="69D96A95"/>
    <w:multiLevelType w:val="hybridMultilevel"/>
    <w:tmpl w:val="42CC17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C6B14AB"/>
    <w:multiLevelType w:val="hybridMultilevel"/>
    <w:tmpl w:val="203606BC"/>
    <w:lvl w:ilvl="0" w:tplc="040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4">
    <w:nsid w:val="6D1C0E44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>
    <w:nsid w:val="6EB324F5"/>
    <w:multiLevelType w:val="singleLevel"/>
    <w:tmpl w:val="F3BAABD0"/>
    <w:lvl w:ilvl="0">
      <w:start w:val="4"/>
      <w:numFmt w:val="bullet"/>
      <w:lvlText w:val="­"/>
      <w:lvlJc w:val="left"/>
      <w:pPr>
        <w:tabs>
          <w:tab w:val="num" w:pos="360"/>
        </w:tabs>
        <w:ind w:left="340" w:hanging="340"/>
      </w:pPr>
      <w:rPr>
        <w:rFonts w:ascii="Tahoma" w:hAnsi="Tahoma" w:hint="default"/>
      </w:rPr>
    </w:lvl>
  </w:abstractNum>
  <w:abstractNum w:abstractNumId="36">
    <w:nsid w:val="73056A45"/>
    <w:multiLevelType w:val="hybridMultilevel"/>
    <w:tmpl w:val="4D10ECE8"/>
    <w:lvl w:ilvl="0" w:tplc="98488A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BA36AE6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>
    <w:nsid w:val="7F292578"/>
    <w:multiLevelType w:val="hybridMultilevel"/>
    <w:tmpl w:val="4D10ECE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17"/>
  </w:num>
  <w:num w:numId="3">
    <w:abstractNumId w:val="25"/>
  </w:num>
  <w:num w:numId="4">
    <w:abstractNumId w:val="2"/>
  </w:num>
  <w:num w:numId="5">
    <w:abstractNumId w:val="28"/>
  </w:num>
  <w:num w:numId="6">
    <w:abstractNumId w:val="27"/>
  </w:num>
  <w:num w:numId="7">
    <w:abstractNumId w:val="35"/>
  </w:num>
  <w:num w:numId="8">
    <w:abstractNumId w:val="8"/>
  </w:num>
  <w:num w:numId="9">
    <w:abstractNumId w:val="11"/>
  </w:num>
  <w:num w:numId="10">
    <w:abstractNumId w:val="10"/>
  </w:num>
  <w:num w:numId="11">
    <w:abstractNumId w:val="34"/>
  </w:num>
  <w:num w:numId="12">
    <w:abstractNumId w:val="23"/>
  </w:num>
  <w:num w:numId="13">
    <w:abstractNumId w:val="12"/>
  </w:num>
  <w:num w:numId="14">
    <w:abstractNumId w:val="24"/>
  </w:num>
  <w:num w:numId="15">
    <w:abstractNumId w:val="21"/>
  </w:num>
  <w:num w:numId="16">
    <w:abstractNumId w:val="31"/>
  </w:num>
  <w:num w:numId="17">
    <w:abstractNumId w:val="1"/>
  </w:num>
  <w:num w:numId="18">
    <w:abstractNumId w:val="26"/>
  </w:num>
  <w:num w:numId="19">
    <w:abstractNumId w:val="9"/>
  </w:num>
  <w:num w:numId="20">
    <w:abstractNumId w:val="16"/>
  </w:num>
  <w:num w:numId="21">
    <w:abstractNumId w:val="36"/>
  </w:num>
  <w:num w:numId="22">
    <w:abstractNumId w:val="38"/>
  </w:num>
  <w:num w:numId="23">
    <w:abstractNumId w:val="20"/>
  </w:num>
  <w:num w:numId="24">
    <w:abstractNumId w:val="18"/>
  </w:num>
  <w:num w:numId="25">
    <w:abstractNumId w:val="3"/>
  </w:num>
  <w:num w:numId="26">
    <w:abstractNumId w:val="22"/>
  </w:num>
  <w:num w:numId="27">
    <w:abstractNumId w:val="19"/>
  </w:num>
  <w:num w:numId="28">
    <w:abstractNumId w:val="32"/>
  </w:num>
  <w:num w:numId="29">
    <w:abstractNumId w:val="29"/>
  </w:num>
  <w:num w:numId="30">
    <w:abstractNumId w:val="4"/>
  </w:num>
  <w:num w:numId="31">
    <w:abstractNumId w:val="33"/>
  </w:num>
  <w:num w:numId="32">
    <w:abstractNumId w:val="15"/>
  </w:num>
  <w:num w:numId="33">
    <w:abstractNumId w:val="22"/>
  </w:num>
  <w:num w:numId="34">
    <w:abstractNumId w:val="5"/>
  </w:num>
  <w:num w:numId="35">
    <w:abstractNumId w:val="22"/>
  </w:num>
  <w:num w:numId="36">
    <w:abstractNumId w:val="14"/>
  </w:num>
  <w:num w:numId="37">
    <w:abstractNumId w:val="0"/>
  </w:num>
  <w:num w:numId="38">
    <w:abstractNumId w:val="30"/>
  </w:num>
  <w:num w:numId="39">
    <w:abstractNumId w:val="13"/>
  </w:num>
  <w:num w:numId="40">
    <w:abstractNumId w:val="7"/>
  </w:num>
  <w:num w:numId="41">
    <w:abstractNumId w:val="6"/>
  </w:num>
  <w:num w:numId="42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trackRevision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74A5"/>
    <w:rsid w:val="00003C8E"/>
    <w:rsid w:val="00004110"/>
    <w:rsid w:val="000101C4"/>
    <w:rsid w:val="00011080"/>
    <w:rsid w:val="00012710"/>
    <w:rsid w:val="000170B3"/>
    <w:rsid w:val="00036615"/>
    <w:rsid w:val="000405C3"/>
    <w:rsid w:val="00043DA1"/>
    <w:rsid w:val="00064E38"/>
    <w:rsid w:val="00065923"/>
    <w:rsid w:val="00076E33"/>
    <w:rsid w:val="0008703E"/>
    <w:rsid w:val="00091095"/>
    <w:rsid w:val="000973B4"/>
    <w:rsid w:val="00097CF4"/>
    <w:rsid w:val="00097F65"/>
    <w:rsid w:val="000A468C"/>
    <w:rsid w:val="000A7CAE"/>
    <w:rsid w:val="000B338F"/>
    <w:rsid w:val="000C2721"/>
    <w:rsid w:val="000C77C3"/>
    <w:rsid w:val="000D526A"/>
    <w:rsid w:val="000F3643"/>
    <w:rsid w:val="000F3C9F"/>
    <w:rsid w:val="00102D8A"/>
    <w:rsid w:val="001039EB"/>
    <w:rsid w:val="00106EC5"/>
    <w:rsid w:val="00121CED"/>
    <w:rsid w:val="00126F22"/>
    <w:rsid w:val="001314D6"/>
    <w:rsid w:val="001331E4"/>
    <w:rsid w:val="001370FE"/>
    <w:rsid w:val="00147134"/>
    <w:rsid w:val="0014787A"/>
    <w:rsid w:val="00147F1A"/>
    <w:rsid w:val="00152567"/>
    <w:rsid w:val="00152D25"/>
    <w:rsid w:val="00154650"/>
    <w:rsid w:val="00154BA1"/>
    <w:rsid w:val="00156A81"/>
    <w:rsid w:val="00157828"/>
    <w:rsid w:val="00161DF1"/>
    <w:rsid w:val="001669B0"/>
    <w:rsid w:val="00182327"/>
    <w:rsid w:val="00184558"/>
    <w:rsid w:val="001964C5"/>
    <w:rsid w:val="001A0533"/>
    <w:rsid w:val="001A7AD3"/>
    <w:rsid w:val="001B39A0"/>
    <w:rsid w:val="001B6FD7"/>
    <w:rsid w:val="001C3660"/>
    <w:rsid w:val="001C49AC"/>
    <w:rsid w:val="001D01E6"/>
    <w:rsid w:val="001D70E7"/>
    <w:rsid w:val="001E2117"/>
    <w:rsid w:val="001E2168"/>
    <w:rsid w:val="001F10F7"/>
    <w:rsid w:val="001F2AC9"/>
    <w:rsid w:val="001F3F48"/>
    <w:rsid w:val="001F6E4D"/>
    <w:rsid w:val="00204CC0"/>
    <w:rsid w:val="00204EF3"/>
    <w:rsid w:val="002058BC"/>
    <w:rsid w:val="00205D3A"/>
    <w:rsid w:val="0020690C"/>
    <w:rsid w:val="00220E1D"/>
    <w:rsid w:val="002240BF"/>
    <w:rsid w:val="00231B10"/>
    <w:rsid w:val="002324FD"/>
    <w:rsid w:val="00232FF4"/>
    <w:rsid w:val="0023387A"/>
    <w:rsid w:val="0025328E"/>
    <w:rsid w:val="00263707"/>
    <w:rsid w:val="00266F69"/>
    <w:rsid w:val="00275F0C"/>
    <w:rsid w:val="002774C0"/>
    <w:rsid w:val="00283870"/>
    <w:rsid w:val="0028768E"/>
    <w:rsid w:val="00292EB6"/>
    <w:rsid w:val="002941E8"/>
    <w:rsid w:val="002A2DCE"/>
    <w:rsid w:val="002A7E49"/>
    <w:rsid w:val="002A7F35"/>
    <w:rsid w:val="002B011E"/>
    <w:rsid w:val="002B4C96"/>
    <w:rsid w:val="002B603B"/>
    <w:rsid w:val="002B7999"/>
    <w:rsid w:val="002B7ED2"/>
    <w:rsid w:val="002C0793"/>
    <w:rsid w:val="002C6AA9"/>
    <w:rsid w:val="002D07F4"/>
    <w:rsid w:val="002D338E"/>
    <w:rsid w:val="002D7089"/>
    <w:rsid w:val="002E383B"/>
    <w:rsid w:val="002E5988"/>
    <w:rsid w:val="002F4A98"/>
    <w:rsid w:val="002F537C"/>
    <w:rsid w:val="002F7CFA"/>
    <w:rsid w:val="00311CCF"/>
    <w:rsid w:val="00321AEC"/>
    <w:rsid w:val="0032258D"/>
    <w:rsid w:val="003232C8"/>
    <w:rsid w:val="00330629"/>
    <w:rsid w:val="00336E68"/>
    <w:rsid w:val="00337011"/>
    <w:rsid w:val="0034217E"/>
    <w:rsid w:val="0034293D"/>
    <w:rsid w:val="003444C5"/>
    <w:rsid w:val="00345844"/>
    <w:rsid w:val="00355976"/>
    <w:rsid w:val="00357D22"/>
    <w:rsid w:val="00376F5E"/>
    <w:rsid w:val="003772C5"/>
    <w:rsid w:val="0038695D"/>
    <w:rsid w:val="00387E60"/>
    <w:rsid w:val="00390D99"/>
    <w:rsid w:val="00394FF7"/>
    <w:rsid w:val="00395AB7"/>
    <w:rsid w:val="0039651B"/>
    <w:rsid w:val="0039740A"/>
    <w:rsid w:val="003A3D9D"/>
    <w:rsid w:val="003B7830"/>
    <w:rsid w:val="003B7A68"/>
    <w:rsid w:val="003B7AC3"/>
    <w:rsid w:val="003D34CC"/>
    <w:rsid w:val="003E0779"/>
    <w:rsid w:val="003E0992"/>
    <w:rsid w:val="003E4918"/>
    <w:rsid w:val="003F0498"/>
    <w:rsid w:val="004005AD"/>
    <w:rsid w:val="00404DC1"/>
    <w:rsid w:val="00404E50"/>
    <w:rsid w:val="00405306"/>
    <w:rsid w:val="0041420E"/>
    <w:rsid w:val="00422627"/>
    <w:rsid w:val="00423115"/>
    <w:rsid w:val="00423F58"/>
    <w:rsid w:val="0042698C"/>
    <w:rsid w:val="00430CEB"/>
    <w:rsid w:val="00432116"/>
    <w:rsid w:val="00435C53"/>
    <w:rsid w:val="00436112"/>
    <w:rsid w:val="004369C9"/>
    <w:rsid w:val="00441C2B"/>
    <w:rsid w:val="00442AF0"/>
    <w:rsid w:val="0044603B"/>
    <w:rsid w:val="004513CF"/>
    <w:rsid w:val="00453764"/>
    <w:rsid w:val="00453BF9"/>
    <w:rsid w:val="00455BC5"/>
    <w:rsid w:val="00460DA7"/>
    <w:rsid w:val="00460F12"/>
    <w:rsid w:val="004613B9"/>
    <w:rsid w:val="00462EBF"/>
    <w:rsid w:val="00462F30"/>
    <w:rsid w:val="00464A00"/>
    <w:rsid w:val="00471D23"/>
    <w:rsid w:val="00483C59"/>
    <w:rsid w:val="00485D6C"/>
    <w:rsid w:val="00486B0E"/>
    <w:rsid w:val="004901DC"/>
    <w:rsid w:val="0049348A"/>
    <w:rsid w:val="004A53B6"/>
    <w:rsid w:val="004A6ECE"/>
    <w:rsid w:val="004A740E"/>
    <w:rsid w:val="004B1B34"/>
    <w:rsid w:val="004C2A82"/>
    <w:rsid w:val="004C3AF5"/>
    <w:rsid w:val="004D27A7"/>
    <w:rsid w:val="004D4E5B"/>
    <w:rsid w:val="004E3611"/>
    <w:rsid w:val="004E63B8"/>
    <w:rsid w:val="004F1334"/>
    <w:rsid w:val="004F1D55"/>
    <w:rsid w:val="0051041D"/>
    <w:rsid w:val="005122BC"/>
    <w:rsid w:val="00512532"/>
    <w:rsid w:val="00514E79"/>
    <w:rsid w:val="00517485"/>
    <w:rsid w:val="005243C6"/>
    <w:rsid w:val="00526834"/>
    <w:rsid w:val="00527333"/>
    <w:rsid w:val="005403A3"/>
    <w:rsid w:val="00541284"/>
    <w:rsid w:val="0054147D"/>
    <w:rsid w:val="00544796"/>
    <w:rsid w:val="00554072"/>
    <w:rsid w:val="00564CEE"/>
    <w:rsid w:val="00571719"/>
    <w:rsid w:val="00573199"/>
    <w:rsid w:val="005732C1"/>
    <w:rsid w:val="00573A96"/>
    <w:rsid w:val="00576E9D"/>
    <w:rsid w:val="00580C8A"/>
    <w:rsid w:val="00581D79"/>
    <w:rsid w:val="00582EC2"/>
    <w:rsid w:val="00583CFC"/>
    <w:rsid w:val="005918D5"/>
    <w:rsid w:val="0059462B"/>
    <w:rsid w:val="0059778C"/>
    <w:rsid w:val="005A1BEB"/>
    <w:rsid w:val="005A2288"/>
    <w:rsid w:val="005A2F58"/>
    <w:rsid w:val="005A4242"/>
    <w:rsid w:val="005C1DBB"/>
    <w:rsid w:val="005D41F8"/>
    <w:rsid w:val="005D4B09"/>
    <w:rsid w:val="005D5079"/>
    <w:rsid w:val="005D62DD"/>
    <w:rsid w:val="005D70E3"/>
    <w:rsid w:val="00605BE3"/>
    <w:rsid w:val="00606C05"/>
    <w:rsid w:val="00613A38"/>
    <w:rsid w:val="00614174"/>
    <w:rsid w:val="00617D21"/>
    <w:rsid w:val="00620805"/>
    <w:rsid w:val="00620EF8"/>
    <w:rsid w:val="006239FE"/>
    <w:rsid w:val="00623E28"/>
    <w:rsid w:val="0062558F"/>
    <w:rsid w:val="0062786C"/>
    <w:rsid w:val="00631F37"/>
    <w:rsid w:val="00641505"/>
    <w:rsid w:val="00647AB4"/>
    <w:rsid w:val="006533A4"/>
    <w:rsid w:val="00653B1B"/>
    <w:rsid w:val="00655BE1"/>
    <w:rsid w:val="006611F4"/>
    <w:rsid w:val="00664965"/>
    <w:rsid w:val="0067085A"/>
    <w:rsid w:val="006739AE"/>
    <w:rsid w:val="00675607"/>
    <w:rsid w:val="00676BD3"/>
    <w:rsid w:val="006810DA"/>
    <w:rsid w:val="00681705"/>
    <w:rsid w:val="00690533"/>
    <w:rsid w:val="00690992"/>
    <w:rsid w:val="006926B5"/>
    <w:rsid w:val="006929D6"/>
    <w:rsid w:val="006944B0"/>
    <w:rsid w:val="006A2A64"/>
    <w:rsid w:val="006A333C"/>
    <w:rsid w:val="006A4012"/>
    <w:rsid w:val="006A5114"/>
    <w:rsid w:val="006A747C"/>
    <w:rsid w:val="006B2E56"/>
    <w:rsid w:val="006B5908"/>
    <w:rsid w:val="006C4A87"/>
    <w:rsid w:val="006D22DD"/>
    <w:rsid w:val="006D3323"/>
    <w:rsid w:val="006D5F00"/>
    <w:rsid w:val="006E1ADE"/>
    <w:rsid w:val="006E6358"/>
    <w:rsid w:val="006F0901"/>
    <w:rsid w:val="006F45B1"/>
    <w:rsid w:val="007162AB"/>
    <w:rsid w:val="00720F30"/>
    <w:rsid w:val="007249CA"/>
    <w:rsid w:val="00725F10"/>
    <w:rsid w:val="00730355"/>
    <w:rsid w:val="0073481B"/>
    <w:rsid w:val="0073710F"/>
    <w:rsid w:val="00753462"/>
    <w:rsid w:val="0075484D"/>
    <w:rsid w:val="00755E0D"/>
    <w:rsid w:val="0075791F"/>
    <w:rsid w:val="00757ACF"/>
    <w:rsid w:val="00763817"/>
    <w:rsid w:val="00766DB8"/>
    <w:rsid w:val="00767C5A"/>
    <w:rsid w:val="0077797D"/>
    <w:rsid w:val="00790D46"/>
    <w:rsid w:val="007947E5"/>
    <w:rsid w:val="00796BCB"/>
    <w:rsid w:val="007A0D70"/>
    <w:rsid w:val="007A4E92"/>
    <w:rsid w:val="007B0D72"/>
    <w:rsid w:val="007B3349"/>
    <w:rsid w:val="007B41DB"/>
    <w:rsid w:val="007B460D"/>
    <w:rsid w:val="007C3C79"/>
    <w:rsid w:val="007D74A5"/>
    <w:rsid w:val="007E001D"/>
    <w:rsid w:val="007E099D"/>
    <w:rsid w:val="007E4EFC"/>
    <w:rsid w:val="007E79AC"/>
    <w:rsid w:val="007F2199"/>
    <w:rsid w:val="007F76C2"/>
    <w:rsid w:val="0080297F"/>
    <w:rsid w:val="00806527"/>
    <w:rsid w:val="00807F32"/>
    <w:rsid w:val="0081018F"/>
    <w:rsid w:val="00811AB7"/>
    <w:rsid w:val="00813B93"/>
    <w:rsid w:val="008169AC"/>
    <w:rsid w:val="00821C2F"/>
    <w:rsid w:val="00825EB1"/>
    <w:rsid w:val="0082711B"/>
    <w:rsid w:val="00827AFB"/>
    <w:rsid w:val="00831A0B"/>
    <w:rsid w:val="00833CBB"/>
    <w:rsid w:val="00837F82"/>
    <w:rsid w:val="0084391A"/>
    <w:rsid w:val="00847991"/>
    <w:rsid w:val="0085355D"/>
    <w:rsid w:val="00853CE5"/>
    <w:rsid w:val="00855C9E"/>
    <w:rsid w:val="00860431"/>
    <w:rsid w:val="00860E38"/>
    <w:rsid w:val="008614AE"/>
    <w:rsid w:val="008658A2"/>
    <w:rsid w:val="00866674"/>
    <w:rsid w:val="008809AA"/>
    <w:rsid w:val="008841EC"/>
    <w:rsid w:val="0088502C"/>
    <w:rsid w:val="00886E4D"/>
    <w:rsid w:val="00896BDA"/>
    <w:rsid w:val="00897D48"/>
    <w:rsid w:val="008A771C"/>
    <w:rsid w:val="008B0378"/>
    <w:rsid w:val="008B7D9B"/>
    <w:rsid w:val="008C2EBA"/>
    <w:rsid w:val="008C4C47"/>
    <w:rsid w:val="008C608B"/>
    <w:rsid w:val="008C7A18"/>
    <w:rsid w:val="008D0C85"/>
    <w:rsid w:val="008D384F"/>
    <w:rsid w:val="008D5E3E"/>
    <w:rsid w:val="008D7167"/>
    <w:rsid w:val="008E0895"/>
    <w:rsid w:val="008E1AA5"/>
    <w:rsid w:val="008E32AE"/>
    <w:rsid w:val="008F4883"/>
    <w:rsid w:val="008F7428"/>
    <w:rsid w:val="00905298"/>
    <w:rsid w:val="009054E2"/>
    <w:rsid w:val="009060DB"/>
    <w:rsid w:val="00906A94"/>
    <w:rsid w:val="00920206"/>
    <w:rsid w:val="00927735"/>
    <w:rsid w:val="009361CC"/>
    <w:rsid w:val="00936FDA"/>
    <w:rsid w:val="00937F41"/>
    <w:rsid w:val="00941553"/>
    <w:rsid w:val="00945F51"/>
    <w:rsid w:val="00946DC4"/>
    <w:rsid w:val="009602FA"/>
    <w:rsid w:val="00962120"/>
    <w:rsid w:val="00974091"/>
    <w:rsid w:val="00974ECC"/>
    <w:rsid w:val="0098087F"/>
    <w:rsid w:val="009828A9"/>
    <w:rsid w:val="00982C3C"/>
    <w:rsid w:val="009848E7"/>
    <w:rsid w:val="00986413"/>
    <w:rsid w:val="009865CF"/>
    <w:rsid w:val="00992043"/>
    <w:rsid w:val="009A054D"/>
    <w:rsid w:val="009A20D6"/>
    <w:rsid w:val="009B37C9"/>
    <w:rsid w:val="009C07F7"/>
    <w:rsid w:val="009C263F"/>
    <w:rsid w:val="009C546A"/>
    <w:rsid w:val="009C7326"/>
    <w:rsid w:val="009C7ADE"/>
    <w:rsid w:val="009D17B3"/>
    <w:rsid w:val="009D39C7"/>
    <w:rsid w:val="009E3D61"/>
    <w:rsid w:val="009E6439"/>
    <w:rsid w:val="009F38F1"/>
    <w:rsid w:val="00A03E7F"/>
    <w:rsid w:val="00A054F5"/>
    <w:rsid w:val="00A0797E"/>
    <w:rsid w:val="00A11CD0"/>
    <w:rsid w:val="00A32018"/>
    <w:rsid w:val="00A411E4"/>
    <w:rsid w:val="00A41489"/>
    <w:rsid w:val="00A47774"/>
    <w:rsid w:val="00A564EE"/>
    <w:rsid w:val="00A56624"/>
    <w:rsid w:val="00A57CF0"/>
    <w:rsid w:val="00A60EF9"/>
    <w:rsid w:val="00A6155F"/>
    <w:rsid w:val="00A62434"/>
    <w:rsid w:val="00A627AF"/>
    <w:rsid w:val="00A72C63"/>
    <w:rsid w:val="00A73336"/>
    <w:rsid w:val="00A8094F"/>
    <w:rsid w:val="00A80DE8"/>
    <w:rsid w:val="00A81D50"/>
    <w:rsid w:val="00A8710D"/>
    <w:rsid w:val="00A9025E"/>
    <w:rsid w:val="00A9269C"/>
    <w:rsid w:val="00A93286"/>
    <w:rsid w:val="00AA0FD1"/>
    <w:rsid w:val="00AA47EC"/>
    <w:rsid w:val="00AA719F"/>
    <w:rsid w:val="00AB78EB"/>
    <w:rsid w:val="00AC0737"/>
    <w:rsid w:val="00AC71AD"/>
    <w:rsid w:val="00AD021C"/>
    <w:rsid w:val="00AD24E4"/>
    <w:rsid w:val="00AD5337"/>
    <w:rsid w:val="00AE36B4"/>
    <w:rsid w:val="00AE7CAA"/>
    <w:rsid w:val="00AF3AA0"/>
    <w:rsid w:val="00B010AF"/>
    <w:rsid w:val="00B05189"/>
    <w:rsid w:val="00B16610"/>
    <w:rsid w:val="00B203B2"/>
    <w:rsid w:val="00B2239E"/>
    <w:rsid w:val="00B23C12"/>
    <w:rsid w:val="00B2770B"/>
    <w:rsid w:val="00B322D5"/>
    <w:rsid w:val="00B33188"/>
    <w:rsid w:val="00B405D9"/>
    <w:rsid w:val="00B43129"/>
    <w:rsid w:val="00B45045"/>
    <w:rsid w:val="00B54B08"/>
    <w:rsid w:val="00B54D83"/>
    <w:rsid w:val="00B55363"/>
    <w:rsid w:val="00B65179"/>
    <w:rsid w:val="00B65BB8"/>
    <w:rsid w:val="00B853AF"/>
    <w:rsid w:val="00B95205"/>
    <w:rsid w:val="00BB396F"/>
    <w:rsid w:val="00BB576C"/>
    <w:rsid w:val="00BB5D2C"/>
    <w:rsid w:val="00BC3381"/>
    <w:rsid w:val="00BC5205"/>
    <w:rsid w:val="00BC63AF"/>
    <w:rsid w:val="00BC7ACE"/>
    <w:rsid w:val="00BC7E84"/>
    <w:rsid w:val="00BD0BBF"/>
    <w:rsid w:val="00BD44FE"/>
    <w:rsid w:val="00BD5D57"/>
    <w:rsid w:val="00BD6749"/>
    <w:rsid w:val="00BE182A"/>
    <w:rsid w:val="00BE67FB"/>
    <w:rsid w:val="00BF00A8"/>
    <w:rsid w:val="00BF3820"/>
    <w:rsid w:val="00BF4DA8"/>
    <w:rsid w:val="00C02093"/>
    <w:rsid w:val="00C102D6"/>
    <w:rsid w:val="00C11A5E"/>
    <w:rsid w:val="00C20F37"/>
    <w:rsid w:val="00C263C6"/>
    <w:rsid w:val="00C33871"/>
    <w:rsid w:val="00C34E2E"/>
    <w:rsid w:val="00C464C0"/>
    <w:rsid w:val="00C50DCC"/>
    <w:rsid w:val="00C513E3"/>
    <w:rsid w:val="00C538DB"/>
    <w:rsid w:val="00C626A5"/>
    <w:rsid w:val="00C6483E"/>
    <w:rsid w:val="00C64AD9"/>
    <w:rsid w:val="00C67452"/>
    <w:rsid w:val="00C67818"/>
    <w:rsid w:val="00C87CE9"/>
    <w:rsid w:val="00C97C76"/>
    <w:rsid w:val="00CC203C"/>
    <w:rsid w:val="00CD2C8D"/>
    <w:rsid w:val="00CE53E4"/>
    <w:rsid w:val="00D02C0D"/>
    <w:rsid w:val="00D05069"/>
    <w:rsid w:val="00D05D68"/>
    <w:rsid w:val="00D06DE1"/>
    <w:rsid w:val="00D12508"/>
    <w:rsid w:val="00D14895"/>
    <w:rsid w:val="00D15ED9"/>
    <w:rsid w:val="00D166F4"/>
    <w:rsid w:val="00D1768F"/>
    <w:rsid w:val="00D204BB"/>
    <w:rsid w:val="00D241CF"/>
    <w:rsid w:val="00D31B5B"/>
    <w:rsid w:val="00D3368A"/>
    <w:rsid w:val="00D34F5C"/>
    <w:rsid w:val="00D43B91"/>
    <w:rsid w:val="00D50C88"/>
    <w:rsid w:val="00D51D66"/>
    <w:rsid w:val="00D57F07"/>
    <w:rsid w:val="00D72C29"/>
    <w:rsid w:val="00D73817"/>
    <w:rsid w:val="00D81A09"/>
    <w:rsid w:val="00D81AB9"/>
    <w:rsid w:val="00D82433"/>
    <w:rsid w:val="00D82A86"/>
    <w:rsid w:val="00D8356D"/>
    <w:rsid w:val="00D8697B"/>
    <w:rsid w:val="00D86C09"/>
    <w:rsid w:val="00D86FD3"/>
    <w:rsid w:val="00D87241"/>
    <w:rsid w:val="00D94AFB"/>
    <w:rsid w:val="00DA2273"/>
    <w:rsid w:val="00DB13E5"/>
    <w:rsid w:val="00DB6C05"/>
    <w:rsid w:val="00DC5CD0"/>
    <w:rsid w:val="00DD3322"/>
    <w:rsid w:val="00DD3772"/>
    <w:rsid w:val="00DD66AF"/>
    <w:rsid w:val="00DE19A6"/>
    <w:rsid w:val="00DE32F1"/>
    <w:rsid w:val="00DE6ADF"/>
    <w:rsid w:val="00DE7D24"/>
    <w:rsid w:val="00E05923"/>
    <w:rsid w:val="00E07E5F"/>
    <w:rsid w:val="00E13401"/>
    <w:rsid w:val="00E16B29"/>
    <w:rsid w:val="00E17762"/>
    <w:rsid w:val="00E2112E"/>
    <w:rsid w:val="00E31D76"/>
    <w:rsid w:val="00E335B0"/>
    <w:rsid w:val="00E35A76"/>
    <w:rsid w:val="00E362A9"/>
    <w:rsid w:val="00E42AA6"/>
    <w:rsid w:val="00E5355B"/>
    <w:rsid w:val="00E5377C"/>
    <w:rsid w:val="00E540EC"/>
    <w:rsid w:val="00E57D63"/>
    <w:rsid w:val="00E6113A"/>
    <w:rsid w:val="00E66FD2"/>
    <w:rsid w:val="00E67888"/>
    <w:rsid w:val="00E80E22"/>
    <w:rsid w:val="00E835A2"/>
    <w:rsid w:val="00E853F3"/>
    <w:rsid w:val="00E87E67"/>
    <w:rsid w:val="00E94F4E"/>
    <w:rsid w:val="00EA138C"/>
    <w:rsid w:val="00EA1FEE"/>
    <w:rsid w:val="00EA44C6"/>
    <w:rsid w:val="00EA60EB"/>
    <w:rsid w:val="00EA7447"/>
    <w:rsid w:val="00EB064C"/>
    <w:rsid w:val="00EB1715"/>
    <w:rsid w:val="00EB5C62"/>
    <w:rsid w:val="00EB5D86"/>
    <w:rsid w:val="00EC159D"/>
    <w:rsid w:val="00EC3694"/>
    <w:rsid w:val="00EC76FD"/>
    <w:rsid w:val="00ED3F47"/>
    <w:rsid w:val="00ED4255"/>
    <w:rsid w:val="00ED451A"/>
    <w:rsid w:val="00EE395A"/>
    <w:rsid w:val="00EE7F48"/>
    <w:rsid w:val="00F040AB"/>
    <w:rsid w:val="00F057B4"/>
    <w:rsid w:val="00F05B5E"/>
    <w:rsid w:val="00F05F19"/>
    <w:rsid w:val="00F100EC"/>
    <w:rsid w:val="00F10E0D"/>
    <w:rsid w:val="00F1183C"/>
    <w:rsid w:val="00F2098A"/>
    <w:rsid w:val="00F210D2"/>
    <w:rsid w:val="00F250F6"/>
    <w:rsid w:val="00F31E3C"/>
    <w:rsid w:val="00F3648E"/>
    <w:rsid w:val="00F36DA2"/>
    <w:rsid w:val="00F41709"/>
    <w:rsid w:val="00F4261A"/>
    <w:rsid w:val="00F435DC"/>
    <w:rsid w:val="00F452B2"/>
    <w:rsid w:val="00F45776"/>
    <w:rsid w:val="00F466F1"/>
    <w:rsid w:val="00F50B57"/>
    <w:rsid w:val="00F50FC6"/>
    <w:rsid w:val="00F52026"/>
    <w:rsid w:val="00F56618"/>
    <w:rsid w:val="00F60693"/>
    <w:rsid w:val="00F60952"/>
    <w:rsid w:val="00F61EAF"/>
    <w:rsid w:val="00F63529"/>
    <w:rsid w:val="00F63E71"/>
    <w:rsid w:val="00F6612B"/>
    <w:rsid w:val="00F6707F"/>
    <w:rsid w:val="00F700AC"/>
    <w:rsid w:val="00F73B0A"/>
    <w:rsid w:val="00F7422F"/>
    <w:rsid w:val="00F749C2"/>
    <w:rsid w:val="00F8059B"/>
    <w:rsid w:val="00F8170F"/>
    <w:rsid w:val="00F85C68"/>
    <w:rsid w:val="00F900EB"/>
    <w:rsid w:val="00F95D05"/>
    <w:rsid w:val="00F97727"/>
    <w:rsid w:val="00FA0E02"/>
    <w:rsid w:val="00FB2D26"/>
    <w:rsid w:val="00FB3807"/>
    <w:rsid w:val="00FB7496"/>
    <w:rsid w:val="00FC02AE"/>
    <w:rsid w:val="00FC0EE8"/>
    <w:rsid w:val="00FD0A0F"/>
    <w:rsid w:val="00FD1D86"/>
    <w:rsid w:val="00FD3F42"/>
    <w:rsid w:val="00FD5037"/>
    <w:rsid w:val="00FD75AD"/>
    <w:rsid w:val="00FD78D9"/>
    <w:rsid w:val="00FE19B7"/>
    <w:rsid w:val="00FE21F6"/>
    <w:rsid w:val="00FE5892"/>
    <w:rsid w:val="00FE69D1"/>
    <w:rsid w:val="00FE6ADE"/>
    <w:rsid w:val="00FE7498"/>
    <w:rsid w:val="00FE74F7"/>
    <w:rsid w:val="00FF4EFF"/>
    <w:rsid w:val="00FF4F72"/>
    <w:rsid w:val="00FF5B06"/>
    <w:rsid w:val="00FF6B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D3F47"/>
    <w:pPr>
      <w:jc w:val="both"/>
    </w:pPr>
    <w:rPr>
      <w:sz w:val="24"/>
    </w:rPr>
  </w:style>
  <w:style w:type="paragraph" w:styleId="Nadpis1">
    <w:name w:val="heading 1"/>
    <w:basedOn w:val="Normln"/>
    <w:next w:val="Normln"/>
    <w:qFormat/>
    <w:rsid w:val="00ED3F47"/>
    <w:pPr>
      <w:keepNext/>
      <w:jc w:val="center"/>
      <w:outlineLvl w:val="0"/>
    </w:pPr>
    <w:rPr>
      <w:b/>
      <w:caps/>
      <w:sz w:val="28"/>
    </w:rPr>
  </w:style>
  <w:style w:type="paragraph" w:styleId="Nadpis2">
    <w:name w:val="heading 2"/>
    <w:basedOn w:val="Normln"/>
    <w:next w:val="Normln"/>
    <w:qFormat/>
    <w:rsid w:val="00ED3F47"/>
    <w:pPr>
      <w:keepNext/>
      <w:ind w:left="4536"/>
      <w:outlineLvl w:val="1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ED3F47"/>
    <w:pPr>
      <w:ind w:left="284" w:hanging="284"/>
    </w:pPr>
  </w:style>
  <w:style w:type="paragraph" w:styleId="Zpat">
    <w:name w:val="footer"/>
    <w:basedOn w:val="Normln"/>
    <w:link w:val="ZpatChar"/>
    <w:rsid w:val="00ED3F47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D3F47"/>
  </w:style>
  <w:style w:type="paragraph" w:styleId="Zkladntextodsazen2">
    <w:name w:val="Body Text Indent 2"/>
    <w:basedOn w:val="Normln"/>
    <w:semiHidden/>
    <w:rsid w:val="00ED3F47"/>
    <w:pPr>
      <w:ind w:left="350" w:hanging="350"/>
    </w:pPr>
  </w:style>
  <w:style w:type="paragraph" w:styleId="Zkladntextodsazen3">
    <w:name w:val="Body Text Indent 3"/>
    <w:basedOn w:val="Normln"/>
    <w:semiHidden/>
    <w:rsid w:val="00ED3F47"/>
    <w:pPr>
      <w:ind w:left="426" w:hanging="426"/>
    </w:pPr>
  </w:style>
  <w:style w:type="paragraph" w:styleId="Textbubliny">
    <w:name w:val="Balloon Text"/>
    <w:basedOn w:val="Normln"/>
    <w:semiHidden/>
    <w:rsid w:val="00ED3F47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D74A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7D74A5"/>
    <w:rPr>
      <w:sz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38695D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38695D"/>
    <w:rPr>
      <w:sz w:val="24"/>
    </w:rPr>
  </w:style>
  <w:style w:type="character" w:customStyle="1" w:styleId="ZpatChar">
    <w:name w:val="Zápatí Char"/>
    <w:link w:val="Zpat"/>
    <w:rsid w:val="00FF4EFF"/>
    <w:rPr>
      <w:sz w:val="24"/>
    </w:rPr>
  </w:style>
  <w:style w:type="paragraph" w:customStyle="1" w:styleId="slolnkusmlouvy">
    <w:name w:val="číslo článku smlouvy"/>
    <w:basedOn w:val="Normln"/>
    <w:link w:val="slolnkusmlouvyChar"/>
    <w:qFormat/>
    <w:rsid w:val="00097CF4"/>
    <w:pPr>
      <w:numPr>
        <w:numId w:val="26"/>
      </w:numPr>
      <w:spacing w:before="120" w:after="120"/>
      <w:ind w:left="6663"/>
      <w:jc w:val="center"/>
      <w:outlineLvl w:val="0"/>
    </w:pPr>
    <w:rPr>
      <w:b/>
      <w:bCs/>
    </w:rPr>
  </w:style>
  <w:style w:type="paragraph" w:customStyle="1" w:styleId="NzevlnkuSOD">
    <w:name w:val="Název článku SOD"/>
    <w:basedOn w:val="Normln"/>
    <w:link w:val="NzevlnkuSODChar"/>
    <w:qFormat/>
    <w:rsid w:val="00097CF4"/>
    <w:pPr>
      <w:spacing w:before="120" w:after="120"/>
      <w:jc w:val="center"/>
    </w:pPr>
    <w:rPr>
      <w:b/>
    </w:rPr>
  </w:style>
  <w:style w:type="character" w:customStyle="1" w:styleId="slolnkusmlouvyChar">
    <w:name w:val="číslo článku smlouvy Char"/>
    <w:link w:val="slolnkusmlouvy"/>
    <w:rsid w:val="00097CF4"/>
    <w:rPr>
      <w:b/>
      <w:bCs/>
      <w:sz w:val="24"/>
    </w:rPr>
  </w:style>
  <w:style w:type="paragraph" w:customStyle="1" w:styleId="Odstavecsmlouvy">
    <w:name w:val="Odstavec smlouvy"/>
    <w:basedOn w:val="Normln"/>
    <w:link w:val="OdstavecsmlouvyChar"/>
    <w:qFormat/>
    <w:rsid w:val="00DD3322"/>
    <w:pPr>
      <w:numPr>
        <w:ilvl w:val="1"/>
        <w:numId w:val="26"/>
      </w:numPr>
      <w:spacing w:after="120" w:line="276" w:lineRule="auto"/>
      <w:jc w:val="left"/>
      <w:outlineLvl w:val="1"/>
    </w:pPr>
  </w:style>
  <w:style w:type="character" w:customStyle="1" w:styleId="NzevlnkuSODChar">
    <w:name w:val="Název článku SOD Char"/>
    <w:link w:val="NzevlnkuSOD"/>
    <w:rsid w:val="00097CF4"/>
    <w:rPr>
      <w:b/>
      <w:sz w:val="24"/>
    </w:rPr>
  </w:style>
  <w:style w:type="character" w:customStyle="1" w:styleId="OdstavecsmlouvyChar">
    <w:name w:val="Odstavec smlouvy Char"/>
    <w:link w:val="Odstavecsmlouvy"/>
    <w:rsid w:val="00DD3322"/>
    <w:rPr>
      <w:sz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FB749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B7496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B7496"/>
  </w:style>
  <w:style w:type="paragraph" w:styleId="Pedmtkomente">
    <w:name w:val="annotation subject"/>
    <w:basedOn w:val="Textkomente"/>
    <w:next w:val="Textkomente"/>
    <w:link w:val="PedmtkomenteChar"/>
    <w:unhideWhenUsed/>
    <w:rsid w:val="00FB749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FB7496"/>
    <w:rPr>
      <w:b/>
      <w:bCs/>
    </w:rPr>
  </w:style>
  <w:style w:type="table" w:styleId="Mkatabulky">
    <w:name w:val="Table Grid"/>
    <w:basedOn w:val="Normlntabulka"/>
    <w:uiPriority w:val="59"/>
    <w:rsid w:val="005918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F4261A"/>
    <w:pPr>
      <w:ind w:left="720"/>
      <w:contextualSpacing/>
    </w:pPr>
  </w:style>
  <w:style w:type="paragraph" w:styleId="Zkladntext2">
    <w:name w:val="Body Text 2"/>
    <w:basedOn w:val="Normln"/>
    <w:link w:val="Zkladntext2Char"/>
    <w:uiPriority w:val="99"/>
    <w:semiHidden/>
    <w:unhideWhenUsed/>
    <w:rsid w:val="00E835A2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E835A2"/>
    <w:rPr>
      <w:sz w:val="24"/>
    </w:rPr>
  </w:style>
  <w:style w:type="paragraph" w:customStyle="1" w:styleId="Default">
    <w:name w:val="Default"/>
    <w:rsid w:val="00B405D9"/>
    <w:pPr>
      <w:autoSpaceDE w:val="0"/>
      <w:autoSpaceDN w:val="0"/>
      <w:adjustRightInd w:val="0"/>
    </w:pPr>
    <w:rPr>
      <w:rFonts w:ascii="ANKHXA+FuturaStd-ExtraBold" w:eastAsia="Calibri" w:hAnsi="ANKHXA+FuturaStd-ExtraBold" w:cs="ANKHXA+FuturaStd-ExtraBold"/>
      <w:color w:val="000000"/>
      <w:sz w:val="24"/>
      <w:szCs w:val="24"/>
      <w:lang w:eastAsia="en-US"/>
    </w:rPr>
  </w:style>
  <w:style w:type="paragraph" w:customStyle="1" w:styleId="slolnku">
    <w:name w:val="Číslo článku"/>
    <w:basedOn w:val="Normln"/>
    <w:next w:val="Normln"/>
    <w:rsid w:val="00E335B0"/>
    <w:pPr>
      <w:keepNext/>
      <w:numPr>
        <w:numId w:val="36"/>
      </w:numPr>
      <w:tabs>
        <w:tab w:val="left" w:pos="0"/>
        <w:tab w:val="left" w:pos="284"/>
        <w:tab w:val="left" w:pos="1701"/>
      </w:tabs>
      <w:spacing w:before="160" w:after="40"/>
      <w:jc w:val="center"/>
    </w:pPr>
    <w:rPr>
      <w:b/>
    </w:rPr>
  </w:style>
  <w:style w:type="paragraph" w:customStyle="1" w:styleId="Textodst1sl">
    <w:name w:val="Text odst.1čísl"/>
    <w:basedOn w:val="Normln"/>
    <w:link w:val="Textodst1slChar"/>
    <w:rsid w:val="00E335B0"/>
    <w:pPr>
      <w:numPr>
        <w:ilvl w:val="1"/>
        <w:numId w:val="36"/>
      </w:numPr>
      <w:tabs>
        <w:tab w:val="clear" w:pos="5257"/>
        <w:tab w:val="left" w:pos="0"/>
        <w:tab w:val="left" w:pos="284"/>
        <w:tab w:val="num" w:pos="720"/>
      </w:tabs>
      <w:spacing w:before="80"/>
      <w:ind w:left="720"/>
      <w:outlineLvl w:val="1"/>
    </w:pPr>
  </w:style>
  <w:style w:type="paragraph" w:customStyle="1" w:styleId="Textodst3psmena">
    <w:name w:val="Text odst. 3 písmena"/>
    <w:basedOn w:val="Textodst1sl"/>
    <w:rsid w:val="00E335B0"/>
    <w:pPr>
      <w:numPr>
        <w:ilvl w:val="3"/>
      </w:numPr>
      <w:tabs>
        <w:tab w:val="clear" w:pos="902"/>
        <w:tab w:val="num" w:pos="360"/>
      </w:tabs>
      <w:spacing w:before="0"/>
      <w:ind w:left="2520" w:hanging="360"/>
      <w:outlineLvl w:val="3"/>
    </w:pPr>
  </w:style>
  <w:style w:type="paragraph" w:customStyle="1" w:styleId="Textodst2slovan">
    <w:name w:val="Text odst.2 číslovaný"/>
    <w:basedOn w:val="Textodst1sl"/>
    <w:rsid w:val="00E335B0"/>
    <w:pPr>
      <w:numPr>
        <w:ilvl w:val="2"/>
      </w:numPr>
      <w:tabs>
        <w:tab w:val="clear" w:pos="0"/>
        <w:tab w:val="clear" w:pos="284"/>
        <w:tab w:val="clear" w:pos="992"/>
        <w:tab w:val="num" w:pos="360"/>
      </w:tabs>
      <w:spacing w:before="0"/>
      <w:ind w:left="1800" w:hanging="180"/>
      <w:outlineLvl w:val="2"/>
    </w:pPr>
  </w:style>
  <w:style w:type="character" w:customStyle="1" w:styleId="Textodst1slChar">
    <w:name w:val="Text odst.1čísl Char"/>
    <w:basedOn w:val="Standardnpsmoodstavce"/>
    <w:link w:val="Textodst1sl"/>
    <w:rsid w:val="00E335B0"/>
    <w:rPr>
      <w:sz w:val="24"/>
    </w:rPr>
  </w:style>
  <w:style w:type="character" w:customStyle="1" w:styleId="Zkladntext1">
    <w:name w:val="Základní text1"/>
    <w:basedOn w:val="Standardnpsmoodstavce"/>
    <w:rsid w:val="006D22DD"/>
    <w:rPr>
      <w:color w:val="000000"/>
      <w:spacing w:val="0"/>
      <w:w w:val="100"/>
      <w:position w:val="0"/>
      <w:sz w:val="23"/>
      <w:szCs w:val="23"/>
      <w:u w:val="single"/>
      <w:shd w:val="clear" w:color="auto" w:fill="FFFFFF"/>
      <w:lang w:val="cs-CZ"/>
    </w:rPr>
  </w:style>
  <w:style w:type="character" w:customStyle="1" w:styleId="Zkladntext20">
    <w:name w:val="Základní text (2)_"/>
    <w:basedOn w:val="Standardnpsmoodstavce"/>
    <w:link w:val="Zkladntext21"/>
    <w:rsid w:val="006D22DD"/>
    <w:rPr>
      <w:b/>
      <w:bCs/>
      <w:shd w:val="clear" w:color="auto" w:fill="FFFFFF"/>
    </w:rPr>
  </w:style>
  <w:style w:type="character" w:customStyle="1" w:styleId="Zkladntext0">
    <w:name w:val="Základní text_"/>
    <w:basedOn w:val="Standardnpsmoodstavce"/>
    <w:link w:val="Zkladntext22"/>
    <w:rsid w:val="006D22DD"/>
    <w:rPr>
      <w:sz w:val="23"/>
      <w:szCs w:val="23"/>
      <w:shd w:val="clear" w:color="auto" w:fill="FFFFFF"/>
    </w:rPr>
  </w:style>
  <w:style w:type="character" w:customStyle="1" w:styleId="Zkladntext2dkovn3pt">
    <w:name w:val="Základní text (2) + Řádkování 3 pt"/>
    <w:basedOn w:val="Zkladntext20"/>
    <w:rsid w:val="006D22DD"/>
    <w:rPr>
      <w:b/>
      <w:bCs/>
      <w:color w:val="000000"/>
      <w:spacing w:val="60"/>
      <w:w w:val="100"/>
      <w:position w:val="0"/>
      <w:sz w:val="24"/>
      <w:szCs w:val="24"/>
      <w:shd w:val="clear" w:color="auto" w:fill="FFFFFF"/>
      <w:lang w:val="cs-CZ"/>
    </w:rPr>
  </w:style>
  <w:style w:type="paragraph" w:customStyle="1" w:styleId="Zkladntext21">
    <w:name w:val="Základní text (2)"/>
    <w:basedOn w:val="Normln"/>
    <w:link w:val="Zkladntext20"/>
    <w:rsid w:val="006D22DD"/>
    <w:pPr>
      <w:widowControl w:val="0"/>
      <w:shd w:val="clear" w:color="auto" w:fill="FFFFFF"/>
      <w:spacing w:line="269" w:lineRule="exact"/>
      <w:jc w:val="right"/>
    </w:pPr>
    <w:rPr>
      <w:b/>
      <w:bCs/>
      <w:sz w:val="20"/>
    </w:rPr>
  </w:style>
  <w:style w:type="paragraph" w:customStyle="1" w:styleId="Zkladntext22">
    <w:name w:val="Základní text2"/>
    <w:basedOn w:val="Normln"/>
    <w:link w:val="Zkladntext0"/>
    <w:rsid w:val="006D22DD"/>
    <w:pPr>
      <w:widowControl w:val="0"/>
      <w:shd w:val="clear" w:color="auto" w:fill="FFFFFF"/>
      <w:spacing w:after="240" w:line="269" w:lineRule="exact"/>
    </w:pPr>
    <w:rPr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D3F47"/>
    <w:pPr>
      <w:jc w:val="both"/>
    </w:pPr>
    <w:rPr>
      <w:sz w:val="24"/>
    </w:rPr>
  </w:style>
  <w:style w:type="paragraph" w:styleId="Nadpis1">
    <w:name w:val="heading 1"/>
    <w:basedOn w:val="Normln"/>
    <w:next w:val="Normln"/>
    <w:qFormat/>
    <w:rsid w:val="00ED3F47"/>
    <w:pPr>
      <w:keepNext/>
      <w:jc w:val="center"/>
      <w:outlineLvl w:val="0"/>
    </w:pPr>
    <w:rPr>
      <w:b/>
      <w:caps/>
      <w:sz w:val="28"/>
    </w:rPr>
  </w:style>
  <w:style w:type="paragraph" w:styleId="Nadpis2">
    <w:name w:val="heading 2"/>
    <w:basedOn w:val="Normln"/>
    <w:next w:val="Normln"/>
    <w:qFormat/>
    <w:rsid w:val="00ED3F47"/>
    <w:pPr>
      <w:keepNext/>
      <w:ind w:left="4536"/>
      <w:outlineLvl w:val="1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ED3F47"/>
    <w:pPr>
      <w:ind w:left="284" w:hanging="284"/>
    </w:pPr>
  </w:style>
  <w:style w:type="paragraph" w:styleId="Zpat">
    <w:name w:val="footer"/>
    <w:basedOn w:val="Normln"/>
    <w:link w:val="ZpatChar"/>
    <w:rsid w:val="00ED3F47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D3F47"/>
  </w:style>
  <w:style w:type="paragraph" w:styleId="Zkladntextodsazen2">
    <w:name w:val="Body Text Indent 2"/>
    <w:basedOn w:val="Normln"/>
    <w:semiHidden/>
    <w:rsid w:val="00ED3F47"/>
    <w:pPr>
      <w:ind w:left="350" w:hanging="350"/>
    </w:pPr>
  </w:style>
  <w:style w:type="paragraph" w:styleId="Zkladntextodsazen3">
    <w:name w:val="Body Text Indent 3"/>
    <w:basedOn w:val="Normln"/>
    <w:semiHidden/>
    <w:rsid w:val="00ED3F47"/>
    <w:pPr>
      <w:ind w:left="426" w:hanging="426"/>
    </w:pPr>
  </w:style>
  <w:style w:type="paragraph" w:styleId="Textbubliny">
    <w:name w:val="Balloon Text"/>
    <w:basedOn w:val="Normln"/>
    <w:semiHidden/>
    <w:rsid w:val="00ED3F47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D74A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7D74A5"/>
    <w:rPr>
      <w:sz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38695D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38695D"/>
    <w:rPr>
      <w:sz w:val="24"/>
    </w:rPr>
  </w:style>
  <w:style w:type="character" w:customStyle="1" w:styleId="ZpatChar">
    <w:name w:val="Zápatí Char"/>
    <w:link w:val="Zpat"/>
    <w:rsid w:val="00FF4EFF"/>
    <w:rPr>
      <w:sz w:val="24"/>
    </w:rPr>
  </w:style>
  <w:style w:type="paragraph" w:customStyle="1" w:styleId="slolnkusmlouvy">
    <w:name w:val="číslo článku smlouvy"/>
    <w:basedOn w:val="Normln"/>
    <w:link w:val="slolnkusmlouvyChar"/>
    <w:qFormat/>
    <w:rsid w:val="00097CF4"/>
    <w:pPr>
      <w:numPr>
        <w:numId w:val="26"/>
      </w:numPr>
      <w:spacing w:before="120" w:after="120"/>
      <w:ind w:left="6663"/>
      <w:jc w:val="center"/>
      <w:outlineLvl w:val="0"/>
    </w:pPr>
    <w:rPr>
      <w:b/>
      <w:bCs/>
    </w:rPr>
  </w:style>
  <w:style w:type="paragraph" w:customStyle="1" w:styleId="NzevlnkuSOD">
    <w:name w:val="Název článku SOD"/>
    <w:basedOn w:val="Normln"/>
    <w:link w:val="NzevlnkuSODChar"/>
    <w:qFormat/>
    <w:rsid w:val="00097CF4"/>
    <w:pPr>
      <w:spacing w:before="120" w:after="120"/>
      <w:jc w:val="center"/>
    </w:pPr>
    <w:rPr>
      <w:b/>
    </w:rPr>
  </w:style>
  <w:style w:type="character" w:customStyle="1" w:styleId="slolnkusmlouvyChar">
    <w:name w:val="číslo článku smlouvy Char"/>
    <w:link w:val="slolnkusmlouvy"/>
    <w:rsid w:val="00097CF4"/>
    <w:rPr>
      <w:b/>
      <w:bCs/>
      <w:sz w:val="24"/>
    </w:rPr>
  </w:style>
  <w:style w:type="paragraph" w:customStyle="1" w:styleId="Odstavecsmlouvy">
    <w:name w:val="Odstavec smlouvy"/>
    <w:basedOn w:val="Normln"/>
    <w:link w:val="OdstavecsmlouvyChar"/>
    <w:qFormat/>
    <w:rsid w:val="00DD3322"/>
    <w:pPr>
      <w:numPr>
        <w:ilvl w:val="1"/>
        <w:numId w:val="26"/>
      </w:numPr>
      <w:spacing w:after="120" w:line="276" w:lineRule="auto"/>
      <w:jc w:val="left"/>
      <w:outlineLvl w:val="1"/>
    </w:pPr>
  </w:style>
  <w:style w:type="character" w:customStyle="1" w:styleId="NzevlnkuSODChar">
    <w:name w:val="Název článku SOD Char"/>
    <w:link w:val="NzevlnkuSOD"/>
    <w:rsid w:val="00097CF4"/>
    <w:rPr>
      <w:b/>
      <w:sz w:val="24"/>
    </w:rPr>
  </w:style>
  <w:style w:type="character" w:customStyle="1" w:styleId="OdstavecsmlouvyChar">
    <w:name w:val="Odstavec smlouvy Char"/>
    <w:link w:val="Odstavecsmlouvy"/>
    <w:rsid w:val="00DD3322"/>
    <w:rPr>
      <w:sz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FB749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B7496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B7496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B749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B7496"/>
    <w:rPr>
      <w:b/>
      <w:bCs/>
    </w:rPr>
  </w:style>
  <w:style w:type="table" w:styleId="Mkatabulky">
    <w:name w:val="Table Grid"/>
    <w:basedOn w:val="Normlntabulka"/>
    <w:uiPriority w:val="59"/>
    <w:rsid w:val="005918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F4261A"/>
    <w:pPr>
      <w:ind w:left="720"/>
      <w:contextualSpacing/>
    </w:pPr>
  </w:style>
  <w:style w:type="paragraph" w:styleId="Zkladntext2">
    <w:name w:val="Body Text 2"/>
    <w:basedOn w:val="Normln"/>
    <w:link w:val="Zkladntext2Char"/>
    <w:uiPriority w:val="99"/>
    <w:semiHidden/>
    <w:unhideWhenUsed/>
    <w:rsid w:val="00E835A2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E835A2"/>
    <w:rPr>
      <w:sz w:val="24"/>
    </w:rPr>
  </w:style>
  <w:style w:type="paragraph" w:customStyle="1" w:styleId="Default">
    <w:name w:val="Default"/>
    <w:rsid w:val="00B405D9"/>
    <w:pPr>
      <w:autoSpaceDE w:val="0"/>
      <w:autoSpaceDN w:val="0"/>
      <w:adjustRightInd w:val="0"/>
    </w:pPr>
    <w:rPr>
      <w:rFonts w:ascii="ANKHXA+FuturaStd-ExtraBold" w:eastAsia="Calibri" w:hAnsi="ANKHXA+FuturaStd-ExtraBold" w:cs="ANKHXA+FuturaStd-ExtraBold"/>
      <w:color w:val="000000"/>
      <w:sz w:val="24"/>
      <w:szCs w:val="24"/>
      <w:lang w:eastAsia="en-US"/>
    </w:rPr>
  </w:style>
  <w:style w:type="paragraph" w:customStyle="1" w:styleId="slolnku">
    <w:name w:val="Číslo článku"/>
    <w:basedOn w:val="Normln"/>
    <w:next w:val="Normln"/>
    <w:rsid w:val="00E335B0"/>
    <w:pPr>
      <w:keepNext/>
      <w:numPr>
        <w:numId w:val="36"/>
      </w:numPr>
      <w:tabs>
        <w:tab w:val="left" w:pos="0"/>
        <w:tab w:val="left" w:pos="284"/>
        <w:tab w:val="left" w:pos="1701"/>
      </w:tabs>
      <w:spacing w:before="160" w:after="40"/>
      <w:jc w:val="center"/>
    </w:pPr>
    <w:rPr>
      <w:b/>
    </w:rPr>
  </w:style>
  <w:style w:type="paragraph" w:customStyle="1" w:styleId="Textodst1sl">
    <w:name w:val="Text odst.1čísl"/>
    <w:basedOn w:val="Normln"/>
    <w:link w:val="Textodst1slChar"/>
    <w:rsid w:val="00E335B0"/>
    <w:pPr>
      <w:numPr>
        <w:ilvl w:val="1"/>
        <w:numId w:val="36"/>
      </w:numPr>
      <w:tabs>
        <w:tab w:val="clear" w:pos="5257"/>
        <w:tab w:val="left" w:pos="0"/>
        <w:tab w:val="left" w:pos="284"/>
        <w:tab w:val="num" w:pos="720"/>
      </w:tabs>
      <w:spacing w:before="80"/>
      <w:ind w:left="720"/>
      <w:outlineLvl w:val="1"/>
    </w:pPr>
  </w:style>
  <w:style w:type="paragraph" w:customStyle="1" w:styleId="Textodst3psmena">
    <w:name w:val="Text odst. 3 písmena"/>
    <w:basedOn w:val="Textodst1sl"/>
    <w:rsid w:val="00E335B0"/>
    <w:pPr>
      <w:numPr>
        <w:ilvl w:val="3"/>
      </w:numPr>
      <w:tabs>
        <w:tab w:val="clear" w:pos="902"/>
        <w:tab w:val="num" w:pos="360"/>
      </w:tabs>
      <w:spacing w:before="0"/>
      <w:ind w:left="2520" w:hanging="360"/>
      <w:outlineLvl w:val="3"/>
    </w:pPr>
  </w:style>
  <w:style w:type="paragraph" w:customStyle="1" w:styleId="Textodst2slovan">
    <w:name w:val="Text odst.2 číslovaný"/>
    <w:basedOn w:val="Textodst1sl"/>
    <w:rsid w:val="00E335B0"/>
    <w:pPr>
      <w:numPr>
        <w:ilvl w:val="2"/>
      </w:numPr>
      <w:tabs>
        <w:tab w:val="clear" w:pos="0"/>
        <w:tab w:val="clear" w:pos="284"/>
        <w:tab w:val="clear" w:pos="992"/>
        <w:tab w:val="num" w:pos="360"/>
      </w:tabs>
      <w:spacing w:before="0"/>
      <w:ind w:left="1800" w:hanging="180"/>
      <w:outlineLvl w:val="2"/>
    </w:pPr>
  </w:style>
  <w:style w:type="character" w:customStyle="1" w:styleId="Textodst1slChar">
    <w:name w:val="Text odst.1čísl Char"/>
    <w:basedOn w:val="Standardnpsmoodstavce"/>
    <w:link w:val="Textodst1sl"/>
    <w:rsid w:val="00E335B0"/>
    <w:rPr>
      <w:sz w:val="24"/>
    </w:rPr>
  </w:style>
  <w:style w:type="character" w:customStyle="1" w:styleId="Zkladntext1">
    <w:name w:val="Základní text1"/>
    <w:basedOn w:val="Standardnpsmoodstavce"/>
    <w:rsid w:val="006D22DD"/>
    <w:rPr>
      <w:color w:val="000000"/>
      <w:spacing w:val="0"/>
      <w:w w:val="100"/>
      <w:position w:val="0"/>
      <w:sz w:val="23"/>
      <w:szCs w:val="23"/>
      <w:u w:val="single"/>
      <w:shd w:val="clear" w:color="auto" w:fill="FFFFFF"/>
      <w:lang w:val="cs-CZ"/>
    </w:rPr>
  </w:style>
  <w:style w:type="character" w:customStyle="1" w:styleId="Zkladntext20">
    <w:name w:val="Základní text (2)_"/>
    <w:basedOn w:val="Standardnpsmoodstavce"/>
    <w:link w:val="Zkladntext21"/>
    <w:rsid w:val="006D22DD"/>
    <w:rPr>
      <w:b/>
      <w:bCs/>
      <w:shd w:val="clear" w:color="auto" w:fill="FFFFFF"/>
    </w:rPr>
  </w:style>
  <w:style w:type="character" w:customStyle="1" w:styleId="Zkladntext0">
    <w:name w:val="Základní text_"/>
    <w:basedOn w:val="Standardnpsmoodstavce"/>
    <w:link w:val="Zkladntext22"/>
    <w:rsid w:val="006D22DD"/>
    <w:rPr>
      <w:sz w:val="23"/>
      <w:szCs w:val="23"/>
      <w:shd w:val="clear" w:color="auto" w:fill="FFFFFF"/>
    </w:rPr>
  </w:style>
  <w:style w:type="character" w:customStyle="1" w:styleId="Zkladntext2dkovn3pt">
    <w:name w:val="Základní text (2) + Řádkování 3 pt"/>
    <w:basedOn w:val="Zkladntext20"/>
    <w:rsid w:val="006D22DD"/>
    <w:rPr>
      <w:b/>
      <w:bCs/>
      <w:color w:val="000000"/>
      <w:spacing w:val="60"/>
      <w:w w:val="100"/>
      <w:position w:val="0"/>
      <w:sz w:val="24"/>
      <w:szCs w:val="24"/>
      <w:shd w:val="clear" w:color="auto" w:fill="FFFFFF"/>
      <w:lang w:val="cs-CZ"/>
    </w:rPr>
  </w:style>
  <w:style w:type="paragraph" w:customStyle="1" w:styleId="Zkladntext21">
    <w:name w:val="Základní text (2)"/>
    <w:basedOn w:val="Normln"/>
    <w:link w:val="Zkladntext20"/>
    <w:rsid w:val="006D22DD"/>
    <w:pPr>
      <w:widowControl w:val="0"/>
      <w:shd w:val="clear" w:color="auto" w:fill="FFFFFF"/>
      <w:spacing w:line="269" w:lineRule="exact"/>
      <w:jc w:val="right"/>
    </w:pPr>
    <w:rPr>
      <w:b/>
      <w:bCs/>
      <w:sz w:val="20"/>
    </w:rPr>
  </w:style>
  <w:style w:type="paragraph" w:customStyle="1" w:styleId="Zkladntext22">
    <w:name w:val="Základní text2"/>
    <w:basedOn w:val="Normln"/>
    <w:link w:val="Zkladntext0"/>
    <w:rsid w:val="006D22DD"/>
    <w:pPr>
      <w:widowControl w:val="0"/>
      <w:shd w:val="clear" w:color="auto" w:fill="FFFFFF"/>
      <w:spacing w:after="240" w:line="269" w:lineRule="exact"/>
    </w:pPr>
    <w:rPr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75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9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6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B8E3F563F9FDA428905AB72B1400D09" ma:contentTypeVersion="7" ma:contentTypeDescription="Vytvoří nový dokument" ma:contentTypeScope="" ma:versionID="1843679c812614591fb2fe5363b0837d">
  <xsd:schema xmlns:xsd="http://www.w3.org/2001/XMLSchema" xmlns:xs="http://www.w3.org/2001/XMLSchema" xmlns:p="http://schemas.microsoft.com/office/2006/metadata/properties" xmlns:ns2="1e9817b6-90c4-41d3-ae58-521874d850e1" xmlns:ns3="6efdcc86-41d6-46f6-af79-f9f8e06038f1" targetNamespace="http://schemas.microsoft.com/office/2006/metadata/properties" ma:root="true" ma:fieldsID="d5a68a0609237a4171e4e55cb0822d7d" ns2:_="" ns3:_="">
    <xsd:import namespace="1e9817b6-90c4-41d3-ae58-521874d850e1"/>
    <xsd:import namespace="6efdcc86-41d6-46f6-af79-f9f8e06038f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razeni" minOccurs="0"/>
                <xsd:element ref="ns3:Skupina" minOccurs="0"/>
                <xsd:element ref="ns2:TaxKeywordTaxHTField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9817b6-90c4-41d3-ae58-521874d850e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KeywordTaxHTField" ma:index="14" nillable="true" ma:taxonomy="true" ma:internalName="TaxKeywordTaxHTField" ma:taxonomyFieldName="TaxKeyword" ma:displayName="Podniková klíčová slova" ma:fieldId="{23f27201-bee3-471e-b2e7-b64fd8b7ca38}" ma:taxonomyMulti="true" ma:sspId="27291f8a-2293-4720-b2fb-be2396ff1d54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5" nillable="true" ma:displayName="Taxonomy Catch All Column" ma:hidden="true" ma:list="{5a2dbb88-937d-4887-8e14-48b0ae5447ee}" ma:internalName="TaxCatchAll" ma:showField="CatchAllData" ma:web="1e9817b6-90c4-41d3-ae58-521874d850e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fdcc86-41d6-46f6-af79-f9f8e06038f1" elementFormDefault="qualified">
    <xsd:import namespace="http://schemas.microsoft.com/office/2006/documentManagement/types"/>
    <xsd:import namespace="http://schemas.microsoft.com/office/infopath/2007/PartnerControls"/>
    <xsd:element name="razeni" ma:index="11" nillable="true" ma:displayName="razeni" ma:indexed="true" ma:internalName="razeni" ma:percentage="FALSE">
      <xsd:simpleType>
        <xsd:restriction base="dms:Number"/>
      </xsd:simpleType>
    </xsd:element>
    <xsd:element name="Skupina" ma:index="12" nillable="true" ma:displayName="Skupina" ma:format="Dropdown" ma:internalName="Skupina">
      <xsd:simpleType>
        <xsd:restriction base="dms:Choice">
          <xsd:enumeration value="SGŘ 7/2006 Smluvní vzory"/>
          <xsd:enumeration value="PGŘ č. 22/2013 Analýza dopadů nového občanského zákoníku ..."/>
          <xsd:enumeration value="Metodické pokyny MF"/>
          <xsd:enumeration value="Zabezpečení provozních škod"/>
          <xsd:enumeration value="SGŘ č. 12/2014 Náležitosti smluv o převodu majetku ...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azeni xmlns="6efdcc86-41d6-46f6-af79-f9f8e06038f1" xsi:nil="true"/>
    <TaxCatchAll xmlns="1e9817b6-90c4-41d3-ae58-521874d850e1">
      <Value xmlns="1e9817b6-90c4-41d3-ae58-521874d850e1">1</Value>
    </TaxCatchAll>
    <TaxKeywordTaxHTField xmlns="1e9817b6-90c4-41d3-ae58-521874d850e1">
      <Terms xmlns="http://schemas.microsoft.com/office/infopath/2007/PartnerControls">
        <TermInfo xmlns="http://schemas.microsoft.com/office/infopath/2007/PartnerControls">
          <TermName xmlns="http://schemas.microsoft.com/office/infopath/2007/PartnerControls">formulář</TermName>
          <TermId xmlns="http://schemas.microsoft.com/office/infopath/2007/PartnerControls">3bfd9c30-b21a-4ae3-96f8-647ab18ea3dc</TermId>
        </TermInfo>
      </Terms>
    </TaxKeywordTaxHTField>
    <Skupina xmlns="6efdcc86-41d6-46f6-af79-f9f8e06038f1">PGŘ č. 22/2013 Analýza dopadů nového občanského zákoníku ...</Skupina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LongProperties xmlns="http://schemas.microsoft.com/office/2006/metadata/longProperties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2C899E-CA25-436C-A319-84F7A70D4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9817b6-90c4-41d3-ae58-521874d850e1"/>
    <ds:schemaRef ds:uri="6efdcc86-41d6-46f6-af79-f9f8e06038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74BC756-87F2-469E-9793-EE7FB7DEE2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BB2B0D-23AB-403F-8537-A3D98498A295}">
  <ds:schemaRefs>
    <ds:schemaRef ds:uri="http://schemas.microsoft.com/office/2006/metadata/properties"/>
    <ds:schemaRef ds:uri="http://schemas.microsoft.com/office/infopath/2007/PartnerControls"/>
    <ds:schemaRef ds:uri="6efdcc86-41d6-46f6-af79-f9f8e06038f1"/>
    <ds:schemaRef ds:uri="1e9817b6-90c4-41d3-ae58-521874d850e1"/>
  </ds:schemaRefs>
</ds:datastoreItem>
</file>

<file path=customXml/itemProps4.xml><?xml version="1.0" encoding="utf-8"?>
<ds:datastoreItem xmlns:ds="http://schemas.openxmlformats.org/officeDocument/2006/customXml" ds:itemID="{2D92E8DD-602E-42AC-94E3-FC86932CA17A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8E4260AF-AA0C-4D38-BB95-83487D6AD429}">
  <ds:schemaRefs>
    <ds:schemaRef ds:uri="http://schemas.microsoft.com/office/2006/metadata/longProperties"/>
  </ds:schemaRefs>
</ds:datastoreItem>
</file>

<file path=customXml/itemProps6.xml><?xml version="1.0" encoding="utf-8"?>
<ds:datastoreItem xmlns:ds="http://schemas.openxmlformats.org/officeDocument/2006/customXml" ds:itemID="{0208023D-27ED-4A9D-A579-FA138F4BF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2004</Words>
  <Characters>11830</Characters>
  <Application>Microsoft Office Word</Application>
  <DocSecurity>0</DocSecurity>
  <Lines>98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Nájemní smlouva</vt:lpstr>
    </vt:vector>
  </TitlesOfParts>
  <Company>ŘSD ČR</Company>
  <LinksUpToDate>false</LinksUpToDate>
  <CharactersWithSpaces>13807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Nájemní smlouva</dc:title>
  <dc:creator>Technický úsek</dc:creator>
  <cp:keywords>formulář</cp:keywords>
  <dc:description>distribuce</dc:description>
  <cp:lastModifiedBy>R</cp:lastModifiedBy>
  <cp:revision>3</cp:revision>
  <cp:lastPrinted>2020-10-21T08:27:00Z</cp:lastPrinted>
  <dcterms:created xsi:type="dcterms:W3CDTF">2022-06-05T15:52:00Z</dcterms:created>
  <dcterms:modified xsi:type="dcterms:W3CDTF">2022-06-05T15:59:00Z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>1;#formulář|3bfd9c30-b21a-4ae3-96f8-647ab18ea3dc</vt:lpwstr>
  </property>
  <property fmtid="{D5CDD505-2E9C-101B-9397-08002B2CF9AE}" pid="3" name="display_urn:schemas-microsoft-com:office:office#Editor">
    <vt:lpwstr>Kosiner Vladimír</vt:lpwstr>
  </property>
  <property fmtid="{D5CDD505-2E9C-101B-9397-08002B2CF9AE}" pid="4" name="xd_Signature">
    <vt:lpwstr/>
  </property>
  <property fmtid="{D5CDD505-2E9C-101B-9397-08002B2CF9AE}" pid="5" name="Order">
    <vt:lpwstr>3000.00000000000</vt:lpwstr>
  </property>
  <property fmtid="{D5CDD505-2E9C-101B-9397-08002B2CF9AE}" pid="6" name="TemplateUrl">
    <vt:lpwstr/>
  </property>
  <property fmtid="{D5CDD505-2E9C-101B-9397-08002B2CF9AE}" pid="7" name="xd_ProgID">
    <vt:lpwstr/>
  </property>
  <property fmtid="{D5CDD505-2E9C-101B-9397-08002B2CF9AE}" pid="8" name="_dlc_DocIdPersistId">
    <vt:lpwstr/>
  </property>
  <property fmtid="{D5CDD505-2E9C-101B-9397-08002B2CF9AE}" pid="9" name="display_urn:schemas-microsoft-com:office:office#Author">
    <vt:lpwstr>Kosiner Vladimír</vt:lpwstr>
  </property>
  <property fmtid="{D5CDD505-2E9C-101B-9397-08002B2CF9AE}" pid="10" name="ContentTypeId">
    <vt:lpwstr>0x01010064E2275991691B4BA17404D5B265538D</vt:lpwstr>
  </property>
  <property fmtid="{D5CDD505-2E9C-101B-9397-08002B2CF9AE}" pid="11" name="_dlc_DocId">
    <vt:lpwstr>RSDCR-12-30</vt:lpwstr>
  </property>
  <property fmtid="{D5CDD505-2E9C-101B-9397-08002B2CF9AE}" pid="12" name="_dlc_DocIdUrl">
    <vt:lpwstr>http://intranet.rsd.cz/formulare/_layouts/15/DocIdRedir.aspx?ID=RSDCR-12-30, RSDCR-12-30</vt:lpwstr>
  </property>
  <property fmtid="{D5CDD505-2E9C-101B-9397-08002B2CF9AE}" pid="13" name="_dlc_DocIdItemGuid">
    <vt:lpwstr>e9116dfa-e626-4dd7-ac17-3fa9873b479d</vt:lpwstr>
  </property>
  <property fmtid="{D5CDD505-2E9C-101B-9397-08002B2CF9AE}" pid="14" name="_DocHome">
    <vt:i4>348267721</vt:i4>
  </property>
</Properties>
</file>